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1AA02" w14:textId="284A7CCD" w:rsidR="00F02C2E" w:rsidRPr="001F181B" w:rsidRDefault="00415A0A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1F181B">
        <w:rPr>
          <w:rFonts w:ascii="Open Sans Light" w:hAnsi="Open Sans Light" w:cs="Open Sans Light"/>
          <w:b/>
          <w:sz w:val="36"/>
          <w:szCs w:val="36"/>
        </w:rPr>
        <w:t xml:space="preserve"> </w:t>
      </w:r>
    </w:p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61334778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0749BBDC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32B8A4AA" w14:textId="2B548050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7091DB02" w14:textId="77777777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5A50DB85" w14:textId="415999DF" w:rsidR="00646424" w:rsidRPr="00226434" w:rsidRDefault="00646424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56406F66" w14:textId="763CC809" w:rsidR="00646424" w:rsidRPr="00226434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Działanie FENX.01.04 Gospodarka odpadami oraz gospodarka o obiegu zamkniętym</w:t>
      </w:r>
    </w:p>
    <w:p w14:paraId="2B615F22" w14:textId="77777777" w:rsidR="000072D9" w:rsidRDefault="000072D9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</w:p>
    <w:p w14:paraId="00FE71DA" w14:textId="3E284EBC" w:rsidR="00646424" w:rsidRPr="00226434" w:rsidRDefault="00646424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146C0FF2" w14:textId="0B3508DB" w:rsidR="00646424" w:rsidRPr="00226434" w:rsidRDefault="000072D9" w:rsidP="0074336B">
      <w:pPr>
        <w:spacing w:line="276" w:lineRule="auto"/>
        <w:jc w:val="center"/>
        <w:rPr>
          <w:rFonts w:ascii="Open Sans Light" w:hAnsi="Open Sans Light" w:cs="Open Sans Light"/>
          <w:color w:val="000000"/>
          <w:sz w:val="32"/>
          <w:szCs w:val="32"/>
        </w:rPr>
      </w:pPr>
      <w:r w:rsidRPr="000072D9">
        <w:rPr>
          <w:rFonts w:ascii="Open Sans Light" w:hAnsi="Open Sans Light" w:cs="Open Sans Light"/>
          <w:sz w:val="32"/>
          <w:szCs w:val="32"/>
        </w:rPr>
        <w:t>Instalacje do przetwarzania odpadów komunalnych zgodnie z hierarchią sposobów postępowania z odpadami</w:t>
      </w:r>
    </w:p>
    <w:p w14:paraId="10AC7256" w14:textId="5B309272" w:rsidR="00646424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226434">
        <w:rPr>
          <w:rFonts w:ascii="Open Sans Light" w:hAnsi="Open Sans Light" w:cs="Open Sans Light"/>
          <w:color w:val="000000"/>
          <w:sz w:val="32"/>
          <w:szCs w:val="32"/>
        </w:rPr>
        <w:t xml:space="preserve">Nabór </w:t>
      </w:r>
      <w:r w:rsidR="00646424" w:rsidRPr="00226434">
        <w:rPr>
          <w:rFonts w:ascii="Open Sans Light" w:hAnsi="Open Sans Light" w:cs="Open Sans Light"/>
          <w:color w:val="000000"/>
          <w:sz w:val="32"/>
          <w:szCs w:val="32"/>
        </w:rPr>
        <w:t xml:space="preserve">nr </w:t>
      </w:r>
      <w:r w:rsidR="00FE26F0" w:rsidRPr="00226434">
        <w:rPr>
          <w:rFonts w:ascii="Open Sans Light" w:hAnsi="Open Sans Light" w:cs="Open Sans Light"/>
          <w:color w:val="000000"/>
          <w:sz w:val="32"/>
          <w:szCs w:val="32"/>
        </w:rPr>
        <w:t>FENX.01.04-IW.01-00</w:t>
      </w:r>
      <w:del w:id="0" w:author="Miłoszewski Konrad" w:date="2023-11-07T12:35:00Z">
        <w:r w:rsidR="00FE26F0" w:rsidRPr="00226434" w:rsidDel="000072D9">
          <w:rPr>
            <w:rFonts w:ascii="Open Sans Light" w:hAnsi="Open Sans Light" w:cs="Open Sans Light"/>
            <w:color w:val="000000"/>
            <w:sz w:val="32"/>
            <w:szCs w:val="32"/>
          </w:rPr>
          <w:delText>1</w:delText>
        </w:r>
      </w:del>
      <w:ins w:id="1" w:author="Miłoszewski Konrad" w:date="2023-11-07T12:35:00Z">
        <w:r w:rsidR="000072D9">
          <w:rPr>
            <w:rFonts w:ascii="Open Sans Light" w:hAnsi="Open Sans Light" w:cs="Open Sans Light"/>
            <w:color w:val="000000"/>
            <w:sz w:val="32"/>
            <w:szCs w:val="32"/>
          </w:rPr>
          <w:t>2</w:t>
        </w:r>
      </w:ins>
      <w:r w:rsidR="00FE26F0" w:rsidRPr="00226434">
        <w:rPr>
          <w:rFonts w:ascii="Open Sans Light" w:hAnsi="Open Sans Light" w:cs="Open Sans Light"/>
          <w:color w:val="000000"/>
          <w:sz w:val="32"/>
          <w:szCs w:val="32"/>
        </w:rPr>
        <w:t>/23</w:t>
      </w:r>
    </w:p>
    <w:p w14:paraId="42AB024B" w14:textId="77777777" w:rsidR="00F02C2E" w:rsidRPr="00226434" w:rsidRDefault="00F02C2E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3583C1CD" w14:textId="77777777" w:rsidR="008A0459" w:rsidRPr="00226434" w:rsidRDefault="008A0459">
      <w:pPr>
        <w:rPr>
          <w:rFonts w:ascii="Open Sans Light" w:hAnsi="Open Sans Light" w:cs="Open Sans Light"/>
          <w:b/>
          <w:sz w:val="32"/>
          <w:szCs w:val="32"/>
        </w:rPr>
      </w:pP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226434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sz w:val="22"/>
              <w:szCs w:val="22"/>
            </w:rPr>
          </w:pPr>
          <w:r w:rsidRPr="00226434">
            <w:rPr>
              <w:rFonts w:ascii="Open Sans Light" w:hAnsi="Open Sans Light" w:cs="Open Sans Light"/>
              <w:b/>
              <w:sz w:val="22"/>
              <w:szCs w:val="22"/>
            </w:rPr>
            <w:t>Spis treści</w:t>
          </w:r>
        </w:p>
        <w:p w14:paraId="4FA63C62" w14:textId="77777777" w:rsidR="00A53F09" w:rsidRPr="00226434" w:rsidRDefault="00A53F09" w:rsidP="001F181B">
          <w:pPr>
            <w:spacing w:after="120" w:line="276" w:lineRule="auto"/>
            <w:rPr>
              <w:rFonts w:ascii="Open Sans Light" w:hAnsi="Open Sans Light" w:cs="Open Sans Light"/>
              <w:lang w:eastAsia="pl-PL"/>
            </w:rPr>
          </w:pPr>
        </w:p>
        <w:p w14:paraId="0F5A839B" w14:textId="5E2D7D9C" w:rsidR="00226434" w:rsidRDefault="00122BB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46721144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_Toc146721144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3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E77980B" w14:textId="313A9258" w:rsidR="00226434" w:rsidRDefault="000072D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5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_Toc146721145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4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6D10A374" w14:textId="5CC2355C" w:rsidR="00226434" w:rsidRDefault="000072D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6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_Toc146721146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5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325B8198" w14:textId="4B5E8B70" w:rsidR="00226434" w:rsidRDefault="000072D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7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_Toc146721147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B875FC9" w14:textId="1315BA5C" w:rsidR="00226434" w:rsidRDefault="000072D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8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_Toc146721148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9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3728B5F" w14:textId="6F89BAAA" w:rsidR="00226434" w:rsidRDefault="000072D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9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_Toc146721149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10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2C597DFA" w14:textId="2FB25592" w:rsidR="00226434" w:rsidRDefault="000072D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0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7. Weryfikacja wniosku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_Toc146721150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16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004297B9" w14:textId="6740AAF4" w:rsidR="00226434" w:rsidRDefault="000072D9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1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8. Ponowna ocena projektu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_Toc146721151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226434">
              <w:rPr>
                <w:noProof/>
                <w:webHidden/>
              </w:rPr>
              <w:t>16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CCA7BAA" w14:textId="0D3A444A" w:rsidR="00F35342" w:rsidRPr="00226434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7EF71699" w14:textId="77777777" w:rsidR="004448CB" w:rsidRPr="00226434" w:rsidRDefault="004448CB" w:rsidP="001F181B">
      <w:pPr>
        <w:pStyle w:val="Nagwek1"/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</w:p>
    <w:p w14:paraId="682AF6DF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4DBC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684A2A6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048A66E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257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F9D5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69C71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C080BC9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BB8E19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B3CB0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27FBB28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93BC6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53F9A7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41616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E6C366D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870E2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DB0AEE4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E322EFB" w14:textId="76749955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64117F9" w14:textId="3B50F763" w:rsidR="003034F7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2" w:name="_Toc146721144"/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§ 1. </w:t>
      </w:r>
      <w:r w:rsidR="00F35342" w:rsidRPr="00226434">
        <w:rPr>
          <w:rFonts w:ascii="Open Sans Light" w:hAnsi="Open Sans Light" w:cs="Open Sans Light"/>
          <w:sz w:val="22"/>
          <w:szCs w:val="22"/>
        </w:rPr>
        <w:t>Postanowienia ogólne</w:t>
      </w:r>
      <w:bookmarkEnd w:id="2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 xml:space="preserve">z dnia 28 kwietnia 2022 r. o zasadach realizacji zadań finansowanych ze środków europejskich w perspektywie finansowej 2021–2027 (Dz.U. 2022, poz. 1079 z </w:t>
      </w:r>
      <w:proofErr w:type="spellStart"/>
      <w:r w:rsidR="00EA24C1" w:rsidRPr="00226434">
        <w:rPr>
          <w:rFonts w:ascii="Open Sans Light" w:hAnsi="Open Sans Light" w:cs="Open Sans Light"/>
          <w:sz w:val="22"/>
          <w:szCs w:val="22"/>
        </w:rPr>
        <w:t>późn</w:t>
      </w:r>
      <w:proofErr w:type="spellEnd"/>
      <w:r w:rsidR="00EA24C1" w:rsidRPr="00226434">
        <w:rPr>
          <w:rFonts w:ascii="Open Sans Light" w:hAnsi="Open Sans Light" w:cs="Open Sans Light"/>
          <w:sz w:val="22"/>
          <w:szCs w:val="22"/>
        </w:rPr>
        <w:t>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3890E8F5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oceny  </w:t>
      </w:r>
      <w:r w:rsidR="00EA24C1" w:rsidRPr="00226434">
        <w:rPr>
          <w:rFonts w:ascii="Open Sans Light" w:hAnsi="Open Sans Light" w:cs="Open Sans Light"/>
          <w:color w:val="000000"/>
        </w:rPr>
        <w:t xml:space="preserve">wniosków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 xml:space="preserve">FENX.01.04. programu </w:t>
      </w:r>
      <w:proofErr w:type="spellStart"/>
      <w:r w:rsidR="00D64563" w:rsidRPr="00226434">
        <w:rPr>
          <w:rFonts w:ascii="Open Sans Light" w:hAnsi="Open Sans Light" w:cs="Open Sans Light"/>
          <w:color w:val="000000"/>
        </w:rPr>
        <w:t>FEnIKS</w:t>
      </w:r>
      <w:proofErr w:type="spellEnd"/>
      <w:r w:rsidR="00D64563" w:rsidRPr="00226434">
        <w:rPr>
          <w:rFonts w:ascii="Open Sans Light" w:hAnsi="Open Sans Light" w:cs="Open Sans Light"/>
          <w:color w:val="000000"/>
        </w:rPr>
        <w:t xml:space="preserve">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2C979ADA" w14:textId="365497B5" w:rsidR="000F762A" w:rsidRPr="00226434" w:rsidRDefault="00681879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opracowanie listy </w:t>
      </w:r>
      <w:r w:rsidR="006A5C12">
        <w:rPr>
          <w:rFonts w:ascii="Open Sans Light" w:hAnsi="Open Sans Light" w:cs="Open Sans Light"/>
        </w:rPr>
        <w:t>rankingowej</w:t>
      </w:r>
      <w:r w:rsidR="006A5C12" w:rsidRPr="00226434">
        <w:rPr>
          <w:rFonts w:ascii="Open Sans Light" w:hAnsi="Open Sans Light" w:cs="Open Sans Light"/>
        </w:rPr>
        <w:t xml:space="preserve"> </w:t>
      </w:r>
      <w:r w:rsidR="003842A3" w:rsidRPr="00226434">
        <w:rPr>
          <w:rFonts w:ascii="Open Sans Light" w:hAnsi="Open Sans Light" w:cs="Open Sans Light"/>
        </w:rPr>
        <w:t xml:space="preserve">projektów </w:t>
      </w:r>
      <w:r w:rsidR="000F762A" w:rsidRPr="00226434">
        <w:rPr>
          <w:rFonts w:ascii="Open Sans Light" w:hAnsi="Open Sans Light" w:cs="Open Sans Light"/>
        </w:rPr>
        <w:t>obejmującej projekty o statusie projektów podstawowych</w:t>
      </w:r>
      <w:r w:rsidR="006E0237">
        <w:rPr>
          <w:rFonts w:ascii="Open Sans Light" w:hAnsi="Open Sans Light" w:cs="Open Sans Light"/>
        </w:rPr>
        <w:t xml:space="preserve"> i</w:t>
      </w:r>
      <w:r w:rsidR="00184E37">
        <w:rPr>
          <w:rFonts w:ascii="Open Sans Light" w:hAnsi="Open Sans Light" w:cs="Open Sans Light"/>
        </w:rPr>
        <w:t xml:space="preserve"> </w:t>
      </w:r>
      <w:r w:rsidR="000F762A" w:rsidRPr="00226434">
        <w:rPr>
          <w:rFonts w:ascii="Open Sans Light" w:hAnsi="Open Sans Light" w:cs="Open Sans Light"/>
        </w:rPr>
        <w:t xml:space="preserve"> rezerwowych</w:t>
      </w:r>
      <w:r w:rsidR="006E0237" w:rsidRPr="006E0237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>oraz listy projektów ocenionych negatywnie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1C2B6F05" w14:textId="664CD3C4" w:rsidR="004F678F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226434">
        <w:rPr>
          <w:rFonts w:ascii="Open Sans Light" w:hAnsi="Open Sans Light" w:cs="Open Sans Light"/>
        </w:rPr>
        <w:t>64</w:t>
      </w:r>
      <w:r w:rsidRPr="00226434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226434">
        <w:rPr>
          <w:rFonts w:ascii="Open Sans Light" w:hAnsi="Open Sans Light" w:cs="Open Sans Light"/>
        </w:rPr>
        <w:t xml:space="preserve">67 </w:t>
      </w:r>
      <w:r w:rsidRPr="00226434">
        <w:rPr>
          <w:rFonts w:ascii="Open Sans Light" w:hAnsi="Open Sans Light" w:cs="Open Sans Light"/>
        </w:rPr>
        <w:t>ust. 2 pkt 2 ustawy wdrożeniowej</w:t>
      </w:r>
      <w:r w:rsidR="00D241BF" w:rsidRPr="00226434">
        <w:rPr>
          <w:rFonts w:ascii="Open Sans Light" w:hAnsi="Open Sans Light" w:cs="Open Sans Light"/>
        </w:rPr>
        <w:t>.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3" w:name="_Toc146721145"/>
      <w:r w:rsidRPr="00226434">
        <w:rPr>
          <w:rFonts w:ascii="Open Sans Light" w:hAnsi="Open Sans Light" w:cs="Open Sans Light"/>
          <w:sz w:val="22"/>
          <w:szCs w:val="22"/>
        </w:rPr>
        <w:t xml:space="preserve">§ 2. </w:t>
      </w:r>
      <w:r w:rsidR="00F35342" w:rsidRPr="00226434">
        <w:rPr>
          <w:rFonts w:ascii="Open Sans Light" w:hAnsi="Open Sans Light" w:cs="Open Sans Light"/>
          <w:sz w:val="22"/>
          <w:szCs w:val="22"/>
        </w:rPr>
        <w:t>Skład i sposób powoływania KOP</w:t>
      </w:r>
      <w:bookmarkEnd w:id="3"/>
    </w:p>
    <w:p w14:paraId="76F74691" w14:textId="7C5EBF68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 xml:space="preserve">Działania FENX.01.04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proofErr w:type="spellStart"/>
      <w:r w:rsidR="00F53AD2" w:rsidRPr="00226434">
        <w:rPr>
          <w:rFonts w:ascii="Open Sans Light" w:hAnsi="Open Sans Light" w:cs="Open Sans Light"/>
        </w:rPr>
        <w:t>FEnIKS</w:t>
      </w:r>
      <w:proofErr w:type="spellEnd"/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niż pierwszego dnia po zakończeniu naboru wniosków o </w:t>
      </w:r>
      <w:r w:rsidR="00F915B7" w:rsidRPr="00226434">
        <w:rPr>
          <w:rFonts w:ascii="Open Sans Light" w:hAnsi="Open Sans Light" w:cs="Open Sans Light"/>
          <w:color w:val="000000" w:themeColor="text1"/>
        </w:rPr>
        <w:lastRenderedPageBreak/>
        <w:t>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rozpatrzenia wszystkich protestów w danym </w:t>
      </w:r>
      <w:r w:rsidR="0015411E" w:rsidRPr="00226434">
        <w:rPr>
          <w:rFonts w:ascii="Open Sans Light" w:hAnsi="Open Sans Light" w:cs="Open Sans Light"/>
        </w:rPr>
        <w:t xml:space="preserve">naborze </w:t>
      </w:r>
      <w:r w:rsidR="00982B70" w:rsidRPr="00226434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226434">
        <w:rPr>
          <w:rFonts w:ascii="Open Sans Light" w:hAnsi="Open Sans Light" w:cs="Open Sans Light"/>
        </w:rPr>
        <w:t xml:space="preserve"> </w:t>
      </w:r>
      <w:r w:rsidR="00D95FC6" w:rsidRPr="00226434">
        <w:rPr>
          <w:rFonts w:ascii="Open Sans Light" w:hAnsi="Open Sans Light" w:cs="Open Sans Light"/>
        </w:rPr>
        <w:t xml:space="preserve">lub </w:t>
      </w:r>
      <w:r w:rsidR="00982B70" w:rsidRPr="00226434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>
        <w:rPr>
          <w:rFonts w:ascii="Open Sans Light" w:hAnsi="Open Sans Light" w:cs="Open Sans Light"/>
        </w:rPr>
        <w:t>ocen</w:t>
      </w:r>
      <w:r w:rsidR="00982B70" w:rsidRPr="00226434">
        <w:rPr>
          <w:rFonts w:ascii="Open Sans Light" w:hAnsi="Open Sans Light" w:cs="Open Sans Light"/>
        </w:rPr>
        <w:t xml:space="preserve"> wniosków</w:t>
      </w:r>
      <w:r w:rsidR="00CA0971" w:rsidRPr="00226434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77741782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Liczba członków KOP uzależniona jest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3BB6CC2A" w14:textId="77777777" w:rsidR="00C14748" w:rsidRPr="00226434" w:rsidRDefault="00C14748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1D85FE9F" w14:textId="36C1D49E" w:rsidR="009B30D1" w:rsidRPr="00226434" w:rsidRDefault="009B30D1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4" w:name="_Toc146721146"/>
      <w:r w:rsidRPr="00226434">
        <w:rPr>
          <w:rFonts w:ascii="Open Sans Light" w:hAnsi="Open Sans Light" w:cs="Open Sans Light"/>
          <w:sz w:val="22"/>
          <w:szCs w:val="22"/>
        </w:rPr>
        <w:t>§ 3. Zasada poufności i bezstronności</w:t>
      </w:r>
      <w:bookmarkEnd w:id="4"/>
    </w:p>
    <w:p w14:paraId="04A80DF4" w14:textId="74A1A2D2" w:rsidR="0068649E" w:rsidRPr="00226434" w:rsidRDefault="0068649E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Wszyscy członkowie KOP</w:t>
      </w:r>
      <w:r w:rsidR="00451748" w:rsidRPr="00226434">
        <w:rPr>
          <w:rFonts w:ascii="Open Sans Light" w:hAnsi="Open Sans Light" w:cs="Open Sans Light"/>
        </w:rPr>
        <w:t>,</w:t>
      </w:r>
      <w:r w:rsidR="0051188E" w:rsidRPr="00226434">
        <w:rPr>
          <w:rFonts w:ascii="Open Sans Light" w:hAnsi="Open Sans Light" w:cs="Open Sans Light"/>
        </w:rPr>
        <w:t xml:space="preserve"> </w:t>
      </w:r>
      <w:r w:rsidR="003034F7" w:rsidRPr="00226434">
        <w:rPr>
          <w:rFonts w:ascii="Open Sans Light" w:hAnsi="Open Sans Light" w:cs="Open Sans Light"/>
        </w:rPr>
        <w:t>w tym</w:t>
      </w:r>
      <w:r w:rsidRPr="00226434">
        <w:rPr>
          <w:rFonts w:ascii="Open Sans Light" w:hAnsi="Open Sans Light" w:cs="Open Sans Light"/>
        </w:rPr>
        <w:t xml:space="preserve"> 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7C4856" w:rsidRPr="00226434">
        <w:rPr>
          <w:rFonts w:ascii="Open Sans Light" w:hAnsi="Open Sans Light" w:cs="Open Sans Light"/>
        </w:rPr>
        <w:t xml:space="preserve"> i Sekretarz KOP oraz ich zastępcy</w:t>
      </w:r>
      <w:r w:rsidR="004C07DB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226434">
        <w:rPr>
          <w:rFonts w:ascii="Open Sans Light" w:hAnsi="Open Sans Light" w:cs="Open Sans Light"/>
        </w:rPr>
        <w:t xml:space="preserve">są </w:t>
      </w:r>
      <w:r w:rsidRPr="00226434">
        <w:rPr>
          <w:rFonts w:ascii="Open Sans Light" w:hAnsi="Open Sans Light" w:cs="Open Sans Light"/>
        </w:rPr>
        <w:t xml:space="preserve">podpisać </w:t>
      </w:r>
      <w:r w:rsidR="00184597" w:rsidRPr="00226434">
        <w:rPr>
          <w:rFonts w:ascii="Open Sans Light" w:hAnsi="Open Sans Light" w:cs="Open Sans Light"/>
          <w:i/>
        </w:rPr>
        <w:t>Deklaracj</w:t>
      </w:r>
      <w:r w:rsidR="005D0675">
        <w:rPr>
          <w:rFonts w:ascii="Open Sans Light" w:hAnsi="Open Sans Light" w:cs="Open Sans Light"/>
          <w:i/>
        </w:rPr>
        <w:t>ę</w:t>
      </w:r>
      <w:r w:rsidR="00184597" w:rsidRPr="00226434">
        <w:rPr>
          <w:rFonts w:ascii="Open Sans Light" w:hAnsi="Open Sans Light" w:cs="Open Sans Light"/>
          <w:i/>
        </w:rPr>
        <w:t xml:space="preserve"> poufności eksperta / obserwatora / członka komisji oceny projektów (KOP), nie będącego ekspertem lub innego pracownika </w:t>
      </w:r>
      <w:r w:rsidR="0015411E" w:rsidRPr="00226434">
        <w:rPr>
          <w:rFonts w:ascii="Open Sans Light" w:hAnsi="Open Sans Light" w:cs="Open Sans Light"/>
          <w:i/>
        </w:rPr>
        <w:t>Instytucji Wdrażającej</w:t>
      </w:r>
      <w:r w:rsidR="00184597" w:rsidRPr="00226434">
        <w:rPr>
          <w:rFonts w:ascii="Open Sans Light" w:hAnsi="Open Sans Light" w:cs="Open Sans Light"/>
          <w:i/>
        </w:rPr>
        <w:t xml:space="preserve"> uczestniczącego w procesie oceny projektów</w:t>
      </w:r>
      <w:r w:rsidR="003034F7" w:rsidRPr="00226434">
        <w:rPr>
          <w:rFonts w:ascii="Open Sans Light" w:hAnsi="Open Sans Light" w:cs="Open Sans Light"/>
        </w:rPr>
        <w:t>, której wzór</w:t>
      </w:r>
      <w:r w:rsidR="00957518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stanowi</w:t>
      </w:r>
      <w:r w:rsidR="00957518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załącznik nr </w:t>
      </w:r>
      <w:r w:rsidR="003034F7" w:rsidRPr="00226434">
        <w:rPr>
          <w:rFonts w:ascii="Open Sans Light" w:hAnsi="Open Sans Light" w:cs="Open Sans Light"/>
        </w:rPr>
        <w:t>1</w:t>
      </w:r>
      <w:r w:rsidR="00957518" w:rsidRPr="00226434">
        <w:rPr>
          <w:rFonts w:ascii="Open Sans Light" w:hAnsi="Open Sans Light" w:cs="Open Sans Light"/>
        </w:rPr>
        <w:t xml:space="preserve"> </w:t>
      </w:r>
      <w:r w:rsidR="003034F7" w:rsidRPr="00226434">
        <w:rPr>
          <w:rFonts w:ascii="Open Sans Light" w:hAnsi="Open Sans Light" w:cs="Open Sans Light"/>
        </w:rPr>
        <w:t xml:space="preserve">do </w:t>
      </w:r>
      <w:r w:rsidR="009700C6" w:rsidRPr="00226434">
        <w:rPr>
          <w:rFonts w:ascii="Open Sans Light" w:hAnsi="Open Sans Light" w:cs="Open Sans Light"/>
        </w:rPr>
        <w:t>R</w:t>
      </w:r>
      <w:r w:rsidRPr="00226434">
        <w:rPr>
          <w:rFonts w:ascii="Open Sans Light" w:hAnsi="Open Sans Light" w:cs="Open Sans Light"/>
        </w:rPr>
        <w:t>egulaminu</w:t>
      </w:r>
      <w:r w:rsidR="0016041F" w:rsidRPr="00226434">
        <w:rPr>
          <w:rFonts w:ascii="Open Sans Light" w:hAnsi="Open Sans Light" w:cs="Open Sans Light"/>
        </w:rPr>
        <w:t>.</w:t>
      </w:r>
    </w:p>
    <w:p w14:paraId="3701BFD5" w14:textId="3C021A7B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Każdy z członków KOP dokonujący oceny wniosku o dofinansowanie 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2CB5A4F4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>Dotrzymanie zobowiązania zostaje potwierdzone podpisanymi deklaracjami bezstronności i poufności oraz oświadczeniem (jeśli dotyczy), złożonymi u Sekretarza KOP. Deklaracja oraz oświadczenie (jeśli dotyczy) jest podpisywana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 xml:space="preserve">składana przez członka KOP </w:t>
      </w:r>
      <w:r w:rsidR="00413EF8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każdorazowo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 podlega wyłączeniu od udziału w ocenie projektu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o  bezstronności członka komisji oceny projektów podlega weryfikacji w sytuacji, gdy pojawi się sygnał lub informacja o podejrzeniu braku bezstronności członka 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5" w:name="_Toc146721147"/>
      <w:r w:rsidRPr="00226434">
        <w:rPr>
          <w:rFonts w:ascii="Open Sans Light" w:hAnsi="Open Sans Light" w:cs="Open Sans Light"/>
          <w:sz w:val="22"/>
          <w:szCs w:val="22"/>
        </w:rPr>
        <w:t xml:space="preserve">§ 4. </w:t>
      </w:r>
      <w:r w:rsidR="00990335" w:rsidRPr="00226434">
        <w:rPr>
          <w:rFonts w:ascii="Open Sans Light" w:hAnsi="Open Sans Light" w:cs="Open Sans Light"/>
          <w:sz w:val="22"/>
          <w:szCs w:val="22"/>
        </w:rPr>
        <w:t>Zadania Komisji Oceny Projektów</w:t>
      </w:r>
      <w:bookmarkEnd w:id="5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lastRenderedPageBreak/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 xml:space="preserve">list sprawdzających, </w:t>
      </w:r>
      <w:r w:rsidRPr="00226434">
        <w:rPr>
          <w:rFonts w:ascii="Open Sans Light" w:hAnsi="Open Sans Light" w:cs="Open Sans Light"/>
        </w:rPr>
        <w:t>list rankingowych</w:t>
      </w:r>
      <w:r w:rsidR="009917C4" w:rsidRPr="00226434">
        <w:rPr>
          <w:rFonts w:ascii="Open Sans Light" w:hAnsi="Open Sans Light" w:cs="Open Sans Light"/>
        </w:rPr>
        <w:t>,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6607F97B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oceny.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21C08153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3B172CC3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3E5AD7AC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rejestracja wniosku o dofinansowanie </w:t>
      </w:r>
      <w:del w:id="6" w:author="Miłoszewski Konrad" w:date="2023-11-07T12:39:00Z">
        <w:r w:rsidRPr="00226434" w:rsidDel="000072D9">
          <w:rPr>
            <w:rFonts w:ascii="Open Sans Light" w:hAnsi="Open Sans Light" w:cs="Open Sans Light"/>
            <w:sz w:val="22"/>
            <w:szCs w:val="22"/>
          </w:rPr>
          <w:delText xml:space="preserve">jako sprawy </w:delText>
        </w:r>
      </w:del>
      <w:bookmarkStart w:id="7" w:name="_GoBack"/>
      <w:bookmarkEnd w:id="7"/>
      <w:del w:id="8" w:author="Miłoszewski Konrad" w:date="2023-11-07T12:38:00Z">
        <w:r w:rsidRPr="00226434" w:rsidDel="000072D9">
          <w:rPr>
            <w:rFonts w:ascii="Open Sans Light" w:hAnsi="Open Sans Light" w:cs="Open Sans Light"/>
            <w:sz w:val="22"/>
            <w:szCs w:val="22"/>
          </w:rPr>
          <w:delText>w S</w:delText>
        </w:r>
        <w:r w:rsidR="00413EF8" w:rsidDel="000072D9">
          <w:rPr>
            <w:rFonts w:ascii="Open Sans Light" w:hAnsi="Open Sans Light" w:cs="Open Sans Light"/>
            <w:sz w:val="22"/>
            <w:szCs w:val="22"/>
          </w:rPr>
          <w:delText xml:space="preserve">ystemie </w:delText>
        </w:r>
        <w:r w:rsidRPr="00226434" w:rsidDel="000072D9">
          <w:rPr>
            <w:rFonts w:ascii="Open Sans Light" w:hAnsi="Open Sans Light" w:cs="Open Sans Light"/>
            <w:sz w:val="22"/>
            <w:szCs w:val="22"/>
          </w:rPr>
          <w:delText>E</w:delText>
        </w:r>
        <w:r w:rsidR="00413EF8" w:rsidDel="000072D9">
          <w:rPr>
            <w:rFonts w:ascii="Open Sans Light" w:hAnsi="Open Sans Light" w:cs="Open Sans Light"/>
            <w:sz w:val="22"/>
            <w:szCs w:val="22"/>
          </w:rPr>
          <w:delText>lektronicznego Obiegu Dokumentów IW (SE</w:delText>
        </w:r>
        <w:r w:rsidRPr="00226434" w:rsidDel="000072D9">
          <w:rPr>
            <w:rFonts w:ascii="Open Sans Light" w:hAnsi="Open Sans Light" w:cs="Open Sans Light"/>
            <w:sz w:val="22"/>
            <w:szCs w:val="22"/>
          </w:rPr>
          <w:delText>OD</w:delText>
        </w:r>
        <w:r w:rsidR="00413EF8" w:rsidDel="000072D9">
          <w:rPr>
            <w:rFonts w:ascii="Open Sans Light" w:hAnsi="Open Sans Light" w:cs="Open Sans Light"/>
            <w:sz w:val="22"/>
            <w:szCs w:val="22"/>
          </w:rPr>
          <w:delText>)</w:delText>
        </w:r>
        <w:r w:rsidRPr="00226434" w:rsidDel="000072D9">
          <w:rPr>
            <w:rFonts w:ascii="Open Sans Light" w:hAnsi="Open Sans Light" w:cs="Open Sans Light"/>
            <w:sz w:val="22"/>
            <w:szCs w:val="22"/>
          </w:rPr>
          <w:delText xml:space="preserve"> </w:delText>
        </w:r>
      </w:del>
      <w:r w:rsidRPr="00226434">
        <w:rPr>
          <w:rFonts w:ascii="Open Sans Light" w:hAnsi="Open Sans Light" w:cs="Open Sans Light"/>
          <w:sz w:val="22"/>
          <w:szCs w:val="22"/>
        </w:rPr>
        <w:t>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weryfikacja oceny przeprowadzonej przez KOP w przypadku wniesienia protestu,</w:t>
      </w:r>
    </w:p>
    <w:p w14:paraId="576831B8" w14:textId="3BD39796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lastRenderedPageBreak/>
        <w:t>ponowna ocen</w:t>
      </w:r>
      <w:r w:rsidR="007D4C2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wniosku do ponownej oceny,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226434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9" w:name="_Toc146721148"/>
      <w:r w:rsidRPr="00226434">
        <w:rPr>
          <w:rFonts w:ascii="Open Sans Light" w:hAnsi="Open Sans Light" w:cs="Open Sans Light"/>
          <w:sz w:val="22"/>
          <w:szCs w:val="22"/>
        </w:rPr>
        <w:t>§ 5.ETAP 1 oceny wniosków o dofinansowanie</w:t>
      </w:r>
      <w:bookmarkEnd w:id="9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sprawdzającej 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29340322" w:rsidR="004813DF" w:rsidRPr="00226434" w:rsidRDefault="008548D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</w:t>
      </w:r>
      <w:r w:rsidR="004813DF" w:rsidRPr="00226434">
        <w:rPr>
          <w:rFonts w:ascii="Open Sans Light" w:hAnsi="Open Sans Light" w:cs="Open Sans Light"/>
        </w:rPr>
        <w:t>skaz</w:t>
      </w:r>
      <w:r w:rsidRPr="00226434">
        <w:rPr>
          <w:rFonts w:ascii="Open Sans Light" w:hAnsi="Open Sans Light" w:cs="Open Sans Light"/>
        </w:rPr>
        <w:t>ania</w:t>
      </w:r>
      <w:r w:rsidR="004F7D74" w:rsidRPr="00226434">
        <w:rPr>
          <w:rFonts w:ascii="Open Sans Light" w:hAnsi="Open Sans Light" w:cs="Open Sans Light"/>
        </w:rPr>
        <w:t xml:space="preserve"> </w:t>
      </w:r>
      <w:r w:rsidR="0070661B" w:rsidRPr="00226434">
        <w:rPr>
          <w:rFonts w:ascii="Open Sans Light" w:hAnsi="Open Sans Light" w:cs="Open Sans Light"/>
        </w:rPr>
        <w:t>członkó</w:t>
      </w:r>
      <w:r w:rsidR="00422E10" w:rsidRPr="00226434">
        <w:rPr>
          <w:rFonts w:ascii="Open Sans Light" w:hAnsi="Open Sans Light" w:cs="Open Sans Light"/>
        </w:rPr>
        <w:t>w</w:t>
      </w:r>
      <w:r w:rsidR="0070661B" w:rsidRPr="00226434">
        <w:rPr>
          <w:rFonts w:ascii="Open Sans Light" w:hAnsi="Open Sans Light" w:cs="Open Sans Light"/>
        </w:rPr>
        <w:t xml:space="preserve"> </w:t>
      </w:r>
      <w:r w:rsidR="004813DF" w:rsidRPr="00226434">
        <w:rPr>
          <w:rFonts w:ascii="Open Sans Light" w:hAnsi="Open Sans Light" w:cs="Open Sans Light"/>
        </w:rPr>
        <w:t xml:space="preserve">KOP do </w:t>
      </w:r>
      <w:proofErr w:type="spellStart"/>
      <w:r w:rsidR="00D06D64" w:rsidRPr="00226434">
        <w:rPr>
          <w:rFonts w:ascii="Open Sans Light" w:hAnsi="Open Sans Light" w:cs="Open Sans Light"/>
        </w:rPr>
        <w:t>ETAPu</w:t>
      </w:r>
      <w:proofErr w:type="spellEnd"/>
      <w:r w:rsidR="00D06D64" w:rsidRPr="00226434">
        <w:rPr>
          <w:rFonts w:ascii="Open Sans Light" w:hAnsi="Open Sans Light" w:cs="Open Sans Light"/>
        </w:rPr>
        <w:t xml:space="preserve"> 1 oceny</w:t>
      </w:r>
      <w:r w:rsidR="00054A91" w:rsidRPr="00226434">
        <w:rPr>
          <w:rFonts w:ascii="Open Sans Light" w:hAnsi="Open Sans Light" w:cs="Open Sans Light"/>
        </w:rPr>
        <w:t xml:space="preserve"> </w:t>
      </w:r>
      <w:r w:rsidR="00484445" w:rsidRPr="00226434">
        <w:rPr>
          <w:rFonts w:ascii="Open Sans Light" w:hAnsi="Open Sans Light" w:cs="Open Sans Light"/>
        </w:rPr>
        <w:t xml:space="preserve">danego </w:t>
      </w:r>
      <w:r w:rsidR="00AC1340" w:rsidRPr="00226434">
        <w:rPr>
          <w:rFonts w:ascii="Open Sans Light" w:hAnsi="Open Sans Light" w:cs="Open Sans Light"/>
        </w:rPr>
        <w:t>wniosku</w:t>
      </w:r>
      <w:r w:rsidR="00B05F8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dokonuje </w:t>
      </w:r>
      <w:r w:rsidR="00452FD1"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="00452FD1" w:rsidRPr="00226434">
        <w:rPr>
          <w:rFonts w:ascii="Open Sans Light" w:hAnsi="Open Sans Light" w:cs="Open Sans Light"/>
        </w:rPr>
        <w:t>KOP</w:t>
      </w:r>
      <w:r w:rsidR="002C1A77" w:rsidRPr="00226434">
        <w:rPr>
          <w:rFonts w:ascii="Open Sans Light" w:hAnsi="Open Sans Light" w:cs="Open Sans Light"/>
        </w:rPr>
        <w:t xml:space="preserve"> 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 xml:space="preserve">podpisanej deklaracji bezstronności i </w:t>
      </w:r>
      <w:r w:rsidR="00D06D64" w:rsidRPr="00226434">
        <w:rPr>
          <w:rFonts w:ascii="Open Sans Light" w:hAnsi="Open Sans Light" w:cs="Open Sans Light"/>
        </w:rPr>
        <w:t>oświadczeń</w:t>
      </w:r>
      <w:r w:rsidR="0013031D">
        <w:rPr>
          <w:rFonts w:ascii="Open Sans Light" w:hAnsi="Open Sans Light" w:cs="Open Sans Light"/>
        </w:rPr>
        <w:t>.</w:t>
      </w:r>
    </w:p>
    <w:p w14:paraId="436B19FB" w14:textId="1602E074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Przewodniczącego.</w:t>
      </w:r>
    </w:p>
    <w:p w14:paraId="1D0B3754" w14:textId="5EBD688F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nioskodawca jest wzywany do 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 xml:space="preserve">. Do wnioskodawcy kierowane jest wystąpienie </w:t>
      </w:r>
      <w:r w:rsidR="001B311D">
        <w:rPr>
          <w:rFonts w:ascii="Open Sans Light" w:hAnsi="Open Sans Light" w:cs="Open Sans Light"/>
          <w:bCs/>
        </w:rPr>
        <w:t xml:space="preserve">zawierające informacje jakie kryterium wymaga uzupełnienia </w:t>
      </w:r>
      <w:r w:rsidR="001B311D">
        <w:rPr>
          <w:rFonts w:ascii="Open Sans Light" w:hAnsi="Open Sans Light" w:cs="Open Sans Light"/>
          <w:bCs/>
        </w:rPr>
        <w:lastRenderedPageBreak/>
        <w:t>i w jaki sposób należy poprawić lub uzupełnić wniosek o dofinansowanie</w:t>
      </w:r>
      <w:r w:rsidR="0016449F" w:rsidRPr="00226434">
        <w:rPr>
          <w:rFonts w:ascii="Open Sans Light" w:hAnsi="Open Sans Light" w:cs="Open Sans Light"/>
          <w:bCs/>
        </w:rPr>
        <w:t>, którego t</w:t>
      </w:r>
      <w:r w:rsidRPr="00226434">
        <w:rPr>
          <w:rFonts w:ascii="Open Sans Light" w:hAnsi="Open Sans Light" w:cs="Open Sans Light"/>
          <w:bCs/>
        </w:rPr>
        <w:t xml:space="preserve">reść sformułowana </w:t>
      </w:r>
      <w:r w:rsidR="0016449F" w:rsidRPr="00226434">
        <w:rPr>
          <w:rFonts w:ascii="Open Sans Light" w:hAnsi="Open Sans Light" w:cs="Open Sans Light"/>
          <w:bCs/>
        </w:rPr>
        <w:t xml:space="preserve">jest </w:t>
      </w:r>
      <w:r w:rsidRPr="00226434">
        <w:rPr>
          <w:rFonts w:ascii="Open Sans Light" w:hAnsi="Open Sans Light" w:cs="Open Sans Light"/>
          <w:bCs/>
        </w:rPr>
        <w:t>przez 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r w:rsidRPr="00226434">
        <w:rPr>
          <w:rFonts w:ascii="Open Sans Light" w:hAnsi="Open Sans Light" w:cs="Open Sans Light"/>
          <w:bCs/>
        </w:rPr>
        <w:t>Wystąpienie do wnioskodawcy podpisuje Przewodniczący KOP lub Zastępca Przewodniczącego KOP.</w:t>
      </w:r>
    </w:p>
    <w:p w14:paraId="62282F8C" w14:textId="041F646F" w:rsidR="00DB3A63" w:rsidRPr="00226434" w:rsidRDefault="00DB3A63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Cs/>
        </w:rPr>
        <w:t xml:space="preserve">W przypadku określonym w Regulaminie wyboru projektów na ETAPIE 1 oceny możliwe jest </w:t>
      </w:r>
      <w:r w:rsidR="00FD5E84">
        <w:rPr>
          <w:rFonts w:ascii="Open Sans Light" w:hAnsi="Open Sans Light" w:cs="Open Sans Light"/>
          <w:bCs/>
        </w:rPr>
        <w:t xml:space="preserve">jednorazowe </w:t>
      </w:r>
      <w:r>
        <w:rPr>
          <w:rFonts w:ascii="Open Sans Light" w:hAnsi="Open Sans Light" w:cs="Open Sans Light"/>
          <w:bCs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bCs/>
        </w:rPr>
        <w:t xml:space="preserve"> w terminie 7 dni od otrzymania pisma z IW.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31A83F15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przypadku, gdy wnioskodawca wzywany był do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ocena 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1E8924C2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t>Po przeprowadzeniu oceny wniosku o dofinansowanie każdy z członków KOP wypełnia i podpisuje listę sprawdzająca</w:t>
      </w:r>
      <w:r w:rsidR="006015A9" w:rsidRPr="00226434">
        <w:rPr>
          <w:rFonts w:ascii="Open Sans Light" w:hAnsi="Open Sans Light" w:cs="Open Sans Light"/>
        </w:rPr>
        <w:t>. K</w:t>
      </w:r>
      <w:r w:rsidR="00AE213A" w:rsidRPr="00226434">
        <w:rPr>
          <w:rFonts w:ascii="Open Sans Light" w:hAnsi="Open Sans Light" w:cs="Open Sans Light"/>
        </w:rPr>
        <w:t>a</w:t>
      </w:r>
      <w:r w:rsidR="006015A9" w:rsidRPr="00226434">
        <w:rPr>
          <w:rFonts w:ascii="Open Sans Light" w:hAnsi="Open Sans Light" w:cs="Open Sans Light"/>
        </w:rPr>
        <w:t>ż</w:t>
      </w:r>
      <w:r w:rsidR="00AE213A" w:rsidRPr="00226434">
        <w:rPr>
          <w:rFonts w:ascii="Open Sans Light" w:hAnsi="Open Sans Light" w:cs="Open Sans Light"/>
        </w:rPr>
        <w:t xml:space="preserve">da z list podpisana </w:t>
      </w:r>
      <w:r w:rsidR="006015A9" w:rsidRPr="00226434">
        <w:rPr>
          <w:rFonts w:ascii="Open Sans Light" w:hAnsi="Open Sans Light" w:cs="Open Sans Light"/>
        </w:rPr>
        <w:t xml:space="preserve">jest </w:t>
      </w:r>
      <w:r w:rsidR="006449D0" w:rsidRPr="00226434">
        <w:rPr>
          <w:rFonts w:ascii="Open Sans Light" w:hAnsi="Open Sans Light" w:cs="Open Sans Light"/>
        </w:rPr>
        <w:t xml:space="preserve">przez </w:t>
      </w:r>
      <w:r w:rsidR="00B05F8A" w:rsidRPr="00226434">
        <w:rPr>
          <w:rFonts w:ascii="Open Sans Light" w:hAnsi="Open Sans Light" w:cs="Open Sans Light"/>
        </w:rPr>
        <w:t>członk</w:t>
      </w:r>
      <w:r w:rsidR="00AE213A" w:rsidRPr="00226434">
        <w:rPr>
          <w:rFonts w:ascii="Open Sans Light" w:hAnsi="Open Sans Light" w:cs="Open Sans Light"/>
        </w:rPr>
        <w:t>a</w:t>
      </w:r>
      <w:r w:rsidR="00384BDB" w:rsidRPr="00226434">
        <w:rPr>
          <w:rFonts w:ascii="Open Sans Light" w:hAnsi="Open Sans Light" w:cs="Open Sans Light"/>
        </w:rPr>
        <w:t xml:space="preserve"> KOP</w:t>
      </w:r>
      <w:r w:rsidR="006015A9" w:rsidRPr="00226434">
        <w:rPr>
          <w:rFonts w:ascii="Open Sans Light" w:hAnsi="Open Sans Light" w:cs="Open Sans Light"/>
        </w:rPr>
        <w:t xml:space="preserve"> sporządzającego listę i </w:t>
      </w:r>
      <w:r w:rsidR="00E95344" w:rsidRPr="00226434">
        <w:rPr>
          <w:rFonts w:ascii="Open Sans Light" w:hAnsi="Open Sans Light" w:cs="Open Sans Light"/>
        </w:rPr>
        <w:t>zweryfikowan</w:t>
      </w:r>
      <w:r w:rsidR="00AE213A" w:rsidRPr="00226434">
        <w:rPr>
          <w:rFonts w:ascii="Open Sans Light" w:hAnsi="Open Sans Light" w:cs="Open Sans Light"/>
        </w:rPr>
        <w:t>a</w:t>
      </w:r>
      <w:r w:rsidR="00E95344" w:rsidRPr="00226434">
        <w:rPr>
          <w:rFonts w:ascii="Open Sans Light" w:hAnsi="Open Sans Light" w:cs="Open Sans Light"/>
        </w:rPr>
        <w:t xml:space="preserve">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3700576B" w14:textId="79721B97" w:rsidR="007804D9" w:rsidRPr="00226434" w:rsidRDefault="00972C7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Lista rankingowa, sporządzona przez Sekretarza KOP</w:t>
      </w:r>
      <w:r w:rsidR="00427DF8" w:rsidRPr="00226434">
        <w:rPr>
          <w:rFonts w:ascii="Open Sans Light" w:hAnsi="Open Sans Light" w:cs="Open Sans Light"/>
        </w:rPr>
        <w:t xml:space="preserve"> według wzoru stanowiącego zał. 4 do Regulaminu</w:t>
      </w:r>
      <w:r w:rsidR="00DB23A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 xml:space="preserve">oraz lista projektów ocenionych negatywnie </w:t>
      </w:r>
      <w:r w:rsidRPr="00226434">
        <w:rPr>
          <w:rFonts w:ascii="Open Sans Light" w:hAnsi="Open Sans Light" w:cs="Open Sans Light"/>
        </w:rPr>
        <w:t xml:space="preserve">po akceptacji przez Przewodniczącego KOP </w:t>
      </w:r>
      <w:r w:rsidR="00FE26F0" w:rsidRPr="00226434">
        <w:rPr>
          <w:rFonts w:ascii="Open Sans Light" w:hAnsi="Open Sans Light" w:cs="Open Sans Light"/>
        </w:rPr>
        <w:t xml:space="preserve">przekazywana jest do </w:t>
      </w:r>
      <w:r w:rsidRPr="00226434">
        <w:rPr>
          <w:rFonts w:ascii="Open Sans Light" w:hAnsi="Open Sans Light" w:cs="Open Sans Light"/>
        </w:rPr>
        <w:t>zatwierdzeni</w:t>
      </w:r>
      <w:r w:rsidR="00FE26F0" w:rsidRPr="00226434">
        <w:rPr>
          <w:rFonts w:ascii="Open Sans Light" w:hAnsi="Open Sans Light" w:cs="Open Sans Light"/>
        </w:rPr>
        <w:t>a</w:t>
      </w:r>
      <w:r w:rsidRPr="00226434">
        <w:rPr>
          <w:rFonts w:ascii="Open Sans Light" w:hAnsi="Open Sans Light" w:cs="Open Sans Light"/>
        </w:rPr>
        <w:t xml:space="preserve"> przez 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23266FA0" w14:textId="7EF3DB30" w:rsidR="00AE20BF" w:rsidRPr="00226434" w:rsidRDefault="00CA6545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zatwierdzeniu list sekretarz KOP publikuje j</w:t>
      </w:r>
      <w:r w:rsidR="00427DF8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 na stronie internetowej </w:t>
      </w:r>
      <w:r w:rsidR="003578F8" w:rsidRPr="00226434">
        <w:rPr>
          <w:rFonts w:ascii="Open Sans Light" w:hAnsi="Open Sans Light" w:cs="Open Sans Light"/>
        </w:rPr>
        <w:t>IW</w:t>
      </w:r>
      <w:r w:rsidR="003F304E" w:rsidRPr="00226434">
        <w:rPr>
          <w:rFonts w:ascii="Open Sans Light" w:hAnsi="Open Sans Light" w:cs="Open Sans Light"/>
        </w:rPr>
        <w:t>.</w:t>
      </w:r>
    </w:p>
    <w:p w14:paraId="1495191B" w14:textId="1A86DEBF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akcept</w:t>
      </w:r>
      <w:r w:rsidR="008516CC" w:rsidRPr="00226434">
        <w:rPr>
          <w:rFonts w:ascii="Open Sans Light" w:hAnsi="Open Sans Light" w:cs="Open Sans Light"/>
          <w:color w:val="000000"/>
        </w:rPr>
        <w:t>acji listy rankingowej przez IP</w:t>
      </w:r>
      <w:r w:rsidRPr="00226434">
        <w:rPr>
          <w:rFonts w:ascii="Open Sans Light" w:hAnsi="Open Sans Light" w:cs="Open Sans Light"/>
          <w:color w:val="000000"/>
        </w:rPr>
        <w:t xml:space="preserve">,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C36DB1" w:rsidRPr="00226434">
        <w:rPr>
          <w:rFonts w:ascii="Open Sans Light" w:hAnsi="Open Sans Light" w:cs="Open Sans Light"/>
          <w:color w:val="000000"/>
        </w:rPr>
        <w:t xml:space="preserve"> oraz informację o miejscu projektu na liście rankingowej i statusie projektu. Pismo do wnioskodawcy podpisuje Przewodniczący lub Zastępca Przewodniczącego KOP.</w:t>
      </w:r>
    </w:p>
    <w:p w14:paraId="36F0DB54" w14:textId="6C2CCC40" w:rsidR="008E2C6E" w:rsidRPr="00226434" w:rsidRDefault="008E2C6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 przypadku negatywnej oceny projektu</w:t>
      </w:r>
      <w:r w:rsidR="00945A35" w:rsidRPr="00226434">
        <w:rPr>
          <w:rFonts w:ascii="Open Sans Light" w:hAnsi="Open Sans Light" w:cs="Open Sans Light"/>
          <w:color w:val="000000"/>
        </w:rPr>
        <w:t>, w tym</w:t>
      </w:r>
      <w:r w:rsidR="00C36DB1" w:rsidRPr="00226434">
        <w:rPr>
          <w:rFonts w:ascii="Open Sans Light" w:hAnsi="Open Sans Light" w:cs="Open Sans Light"/>
          <w:color w:val="000000"/>
        </w:rPr>
        <w:t xml:space="preserve"> uzyskania statusu projektu rezerwowego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6266B5" w:rsidRPr="00226434">
        <w:rPr>
          <w:rFonts w:ascii="Open Sans Light" w:hAnsi="Open Sans Light" w:cs="Open Sans Light"/>
          <w:color w:val="000000"/>
        </w:rPr>
        <w:t xml:space="preserve"> informacja</w:t>
      </w:r>
      <w:r w:rsidR="00DC5A47">
        <w:rPr>
          <w:rFonts w:ascii="Open Sans Light" w:hAnsi="Open Sans Light" w:cs="Open Sans Light"/>
          <w:color w:val="000000"/>
        </w:rPr>
        <w:t xml:space="preserve"> o wyniku oceny projektu</w:t>
      </w:r>
      <w:r w:rsidRPr="00226434">
        <w:rPr>
          <w:rFonts w:ascii="Open Sans Light" w:hAnsi="Open Sans Light" w:cs="Open Sans Light"/>
          <w:color w:val="000000"/>
        </w:rPr>
        <w:t xml:space="preserve"> zawiera ponadto pouczenie o prawie do wniesienia protestu, terminie oraz wymogach formalnych jego wnoszenia i instytucji, do której należy ten środek wnieść. </w:t>
      </w:r>
    </w:p>
    <w:p w14:paraId="511AFA09" w14:textId="14F1A11A" w:rsidR="000C7FF3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10" w:name="_Toc146721149"/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§ 6. </w:t>
      </w:r>
      <w:r w:rsidR="00E405DC" w:rsidRPr="00226434">
        <w:rPr>
          <w:rFonts w:ascii="Open Sans Light" w:hAnsi="Open Sans Light" w:cs="Open Sans Light"/>
          <w:sz w:val="22"/>
          <w:szCs w:val="22"/>
        </w:rPr>
        <w:t>ETAP 2 oceny wniosków o dofinansowanie</w:t>
      </w:r>
      <w:bookmarkEnd w:id="10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69C2C6E1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po zatwierdzeniu list</w:t>
      </w:r>
      <w:r w:rsidR="00846C78">
        <w:rPr>
          <w:rFonts w:ascii="Open Sans Light" w:hAnsi="Open Sans Light" w:cs="Open Sans Light"/>
          <w:color w:val="000000"/>
        </w:rPr>
        <w:t xml:space="preserve">y 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AE213A" w:rsidRPr="00226434">
        <w:rPr>
          <w:rFonts w:ascii="Open Sans Light" w:hAnsi="Open Sans Light" w:cs="Open Sans Light"/>
          <w:color w:val="000000"/>
        </w:rPr>
        <w:t>rankingow</w:t>
      </w:r>
      <w:r w:rsidR="00846C78">
        <w:rPr>
          <w:rFonts w:ascii="Open Sans Light" w:hAnsi="Open Sans Light" w:cs="Open Sans Light"/>
          <w:color w:val="000000"/>
        </w:rPr>
        <w:t>ej</w:t>
      </w:r>
      <w:r w:rsidR="00AE213A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550A11FB" w14:textId="1E8EF859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uzasadnionych przypadkach </w:t>
      </w:r>
      <w:r w:rsidR="00072BAE"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6E0237">
        <w:rPr>
          <w:rFonts w:ascii="Open Sans Light" w:hAnsi="Open Sans Light" w:cs="Open Sans Light"/>
          <w:color w:val="000000"/>
        </w:rPr>
        <w:t xml:space="preserve">– zwany dalej koordynatorem oceny - </w:t>
      </w:r>
      <w:r w:rsidR="003F3E2A" w:rsidRPr="00226434">
        <w:rPr>
          <w:rFonts w:ascii="Open Sans Light" w:hAnsi="Open Sans Light" w:cs="Open Sans Light"/>
          <w:color w:val="000000"/>
        </w:rPr>
        <w:t xml:space="preserve">i członkowie KOP </w:t>
      </w:r>
      <w:r w:rsidRPr="00226434">
        <w:rPr>
          <w:rFonts w:ascii="Open Sans Light" w:hAnsi="Open Sans Light" w:cs="Open Sans Light"/>
          <w:color w:val="000000"/>
        </w:rPr>
        <w:t>oceniający</w:t>
      </w:r>
      <w:r w:rsidR="003F3E2A" w:rsidRPr="00226434">
        <w:rPr>
          <w:rFonts w:ascii="Open Sans Light" w:hAnsi="Open Sans Light" w:cs="Open Sans Light"/>
          <w:color w:val="000000"/>
        </w:rPr>
        <w:t xml:space="preserve"> projekt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mogą zostać wyznaczeni i rozpocząć </w:t>
      </w:r>
      <w:r w:rsidR="00E405DC" w:rsidRPr="00226434">
        <w:rPr>
          <w:rFonts w:ascii="Open Sans Light" w:hAnsi="Open Sans Light" w:cs="Open Sans Light"/>
          <w:color w:val="000000"/>
        </w:rPr>
        <w:t>ETAP 2 oceny</w:t>
      </w:r>
      <w:r w:rsidRPr="00226434">
        <w:rPr>
          <w:rFonts w:ascii="Open Sans Light" w:hAnsi="Open Sans Light" w:cs="Open Sans Light"/>
          <w:color w:val="000000"/>
        </w:rPr>
        <w:t xml:space="preserve"> dla każdego projektu niezwłocznie po zakończeniu z pozytywnym wynikiem </w:t>
      </w:r>
      <w:proofErr w:type="spellStart"/>
      <w:r w:rsidR="00E405DC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E405DC" w:rsidRPr="00226434">
        <w:rPr>
          <w:rFonts w:ascii="Open Sans Light" w:hAnsi="Open Sans Light" w:cs="Open Sans Light"/>
          <w:color w:val="000000"/>
        </w:rPr>
        <w:t xml:space="preserve"> 1 oceny</w:t>
      </w:r>
      <w:r w:rsidR="004A1FC3"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 oraz rozwiązania instytucjonalne</w:t>
      </w:r>
      <w:r w:rsidR="00F8485C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77777777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analiza finansowo – ekonomiczna, w tym analiza kosztów i korzyści</w:t>
      </w:r>
      <w:r w:rsidR="00F8485C" w:rsidRPr="00226434">
        <w:rPr>
          <w:rFonts w:ascii="Open Sans Light" w:hAnsi="Open Sans Light" w:cs="Open Sans Light"/>
        </w:rPr>
        <w:t>;</w:t>
      </w:r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lastRenderedPageBreak/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3BD4D16A" w:rsidR="00C57513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896E60" w:rsidRPr="00226434">
        <w:rPr>
          <w:rFonts w:ascii="Open Sans Light" w:hAnsi="Open Sans Light" w:cs="Open Sans Light"/>
        </w:rPr>
        <w:t>Deklarację bezstronności członka KOP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6E72A9DE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>podpisanych deklaracji i oświadczenia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12D65321" w14:textId="3A5FACD5" w:rsidR="00F1363F" w:rsidRDefault="007B5242" w:rsidP="00EE1D9C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proofErr w:type="spellStart"/>
      <w:r w:rsidR="004A5A6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4A5A60" w:rsidRPr="00226434">
        <w:rPr>
          <w:rFonts w:ascii="Open Sans Light" w:hAnsi="Open Sans Light" w:cs="Open Sans Light"/>
          <w:color w:val="000000"/>
        </w:rPr>
        <w:t xml:space="preserve">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Członek KOP koordynujący ocenę</w:t>
      </w:r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.</w:t>
      </w:r>
      <w:proofErr w:type="spellStart"/>
      <w:r w:rsidRPr="00226434">
        <w:rPr>
          <w:rFonts w:ascii="Open Sans Light" w:hAnsi="Open Sans Light" w:cs="Open Sans Light"/>
          <w:color w:val="000000"/>
        </w:rPr>
        <w:t>doc</w:t>
      </w:r>
      <w:proofErr w:type="spellEnd"/>
      <w:r w:rsidRPr="00226434">
        <w:rPr>
          <w:rFonts w:ascii="Open Sans Light" w:hAnsi="Open Sans Light" w:cs="Open Sans Light"/>
          <w:color w:val="000000"/>
        </w:rPr>
        <w:t>) uwag do wniosku, przygotowuje i przekazuje do Sekretarza KOP projekt wystąpienia do wnioskodawcy. Pismo do wnioskodawcy podpisuje Przewodniczący KOP/Zastępca Przewodniczącego KOP.</w:t>
      </w:r>
    </w:p>
    <w:p w14:paraId="53ED3584" w14:textId="0489B088" w:rsidR="00DB3A63" w:rsidRPr="00DB3A63" w:rsidRDefault="00DB3A63" w:rsidP="00DB3A63">
      <w:pPr>
        <w:pStyle w:val="Akapitzlist"/>
        <w:numPr>
          <w:ilvl w:val="0"/>
          <w:numId w:val="54"/>
        </w:numPr>
        <w:rPr>
          <w:rFonts w:ascii="Open Sans Light" w:hAnsi="Open Sans Light" w:cs="Open Sans Light"/>
          <w:color w:val="000000"/>
        </w:rPr>
      </w:pPr>
      <w:r w:rsidRPr="00DB3A63">
        <w:rPr>
          <w:rFonts w:ascii="Open Sans Light" w:hAnsi="Open Sans Light" w:cs="Open Sans Light"/>
          <w:color w:val="000000"/>
        </w:rPr>
        <w:t>W przypadku określonym w Regulami</w:t>
      </w:r>
      <w:r w:rsidR="009B1221">
        <w:rPr>
          <w:rFonts w:ascii="Open Sans Light" w:hAnsi="Open Sans Light" w:cs="Open Sans Light"/>
          <w:color w:val="000000"/>
        </w:rPr>
        <w:t>nie wyboru projektów na ETAPIE 2</w:t>
      </w:r>
      <w:r w:rsidRPr="00DB3A63">
        <w:rPr>
          <w:rFonts w:ascii="Open Sans Light" w:hAnsi="Open Sans Light" w:cs="Open Sans Light"/>
          <w:color w:val="000000"/>
        </w:rPr>
        <w:t xml:space="preserve"> oceny możliwe jest </w:t>
      </w:r>
      <w:r w:rsidR="00FD5E84">
        <w:rPr>
          <w:rFonts w:ascii="Open Sans Light" w:hAnsi="Open Sans Light" w:cs="Open Sans Light"/>
          <w:color w:val="000000"/>
        </w:rPr>
        <w:t xml:space="preserve">jednorazowe </w:t>
      </w:r>
      <w:r w:rsidRPr="00DB3A63">
        <w:rPr>
          <w:rFonts w:ascii="Open Sans Light" w:hAnsi="Open Sans Light" w:cs="Open Sans Light"/>
          <w:color w:val="000000"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color w:val="000000"/>
        </w:rPr>
        <w:t xml:space="preserve"> w terminie 14 dni od otrzymania pisma z IW.</w:t>
      </w:r>
      <w:r w:rsidRPr="00DB3A63">
        <w:rPr>
          <w:rFonts w:ascii="Open Sans Light" w:hAnsi="Open Sans Light" w:cs="Open Sans Light"/>
          <w:color w:val="000000"/>
        </w:rPr>
        <w:t xml:space="preserve"> </w:t>
      </w:r>
    </w:p>
    <w:p w14:paraId="57A6D642" w14:textId="77777777" w:rsidR="00DB3A63" w:rsidRPr="00226434" w:rsidRDefault="00DB3A63" w:rsidP="00A8611E">
      <w:pPr>
        <w:pStyle w:val="Akapitzlist"/>
        <w:spacing w:after="120" w:line="276" w:lineRule="auto"/>
        <w:ind w:left="360"/>
        <w:contextualSpacing w:val="0"/>
        <w:rPr>
          <w:rFonts w:ascii="Open Sans Light" w:hAnsi="Open Sans Light" w:cs="Open Sans Light"/>
          <w:color w:val="000000"/>
        </w:rPr>
      </w:pPr>
    </w:p>
    <w:p w14:paraId="5925093C" w14:textId="4E82B4AB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– koordynator oceny umieszcza w aplikacji WOD2021 (CST2021) informację o przekazaniu uwag do wnioskodawcy oraz przekazuje wystąpienie do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lastRenderedPageBreak/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7FEE39C4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>adres mailowy:  sekretariatkop14@nfosigw.gov.pl)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11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11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65FA7DC8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E73C2D" w:rsidRPr="00226434">
        <w:rPr>
          <w:rFonts w:ascii="Open Sans Light" w:hAnsi="Open Sans Light" w:cs="Open Sans Light"/>
          <w:color w:val="000000"/>
        </w:rPr>
        <w:t xml:space="preserve">do </w:t>
      </w:r>
      <w:r w:rsidR="00072BAE" w:rsidRPr="00226434">
        <w:rPr>
          <w:rFonts w:ascii="Open Sans Light" w:hAnsi="Open Sans Light" w:cs="Open Sans Light"/>
          <w:color w:val="000000"/>
        </w:rPr>
        <w:t xml:space="preserve">członka KOP koordynującego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2134B2C2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>konieczności ponownego wystąpienia do wnioskodawcy 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156ED736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>stwierdzenia konieczności ponownego wystąpienia do wnioskodawcy 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3A75CF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3A75CF">
        <w:rPr>
          <w:rFonts w:ascii="Open Sans Light" w:hAnsi="Open Sans Light" w:cs="Open Sans Light"/>
          <w:color w:val="000000"/>
        </w:rPr>
        <w:t xml:space="preserve">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wniosku </w:t>
      </w:r>
      <w:r w:rsidRPr="00FB7823">
        <w:rPr>
          <w:rFonts w:ascii="Open Sans Light" w:hAnsi="Open Sans Light" w:cs="Open Sans Light"/>
          <w:color w:val="000000"/>
        </w:rPr>
        <w:t xml:space="preserve">, </w:t>
      </w:r>
      <w:r w:rsidR="00072BAE" w:rsidRPr="003A75CF">
        <w:rPr>
          <w:rFonts w:ascii="Open Sans Light" w:hAnsi="Open Sans Light" w:cs="Open Sans Light"/>
          <w:color w:val="000000"/>
        </w:rPr>
        <w:t xml:space="preserve">członek KOP koordynujący ocenę </w:t>
      </w:r>
      <w:r w:rsidRPr="003A75CF">
        <w:rPr>
          <w:rFonts w:ascii="Open Sans Light" w:hAnsi="Open Sans Light" w:cs="Open Sans Light"/>
          <w:color w:val="000000"/>
        </w:rPr>
        <w:t xml:space="preserve">może wystąpić do Przewodniczącego KOP/Zastępcy Przewodniczącego KOP </w:t>
      </w:r>
      <w:proofErr w:type="spellStart"/>
      <w:r w:rsidRPr="003A75CF">
        <w:rPr>
          <w:rFonts w:ascii="Open Sans Light" w:hAnsi="Open Sans Light" w:cs="Open Sans Light"/>
          <w:color w:val="000000"/>
        </w:rPr>
        <w:t>ws</w:t>
      </w:r>
      <w:proofErr w:type="spellEnd"/>
      <w:r w:rsidRPr="003A75CF">
        <w:rPr>
          <w:rFonts w:ascii="Open Sans Light" w:hAnsi="Open Sans Light" w:cs="Open Sans Light"/>
          <w:color w:val="000000"/>
        </w:rPr>
        <w:t xml:space="preserve">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ponownego wystąpienia do wnioskodawcy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34D5A3B0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na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ETAPie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 xml:space="preserve">oceny nie są 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 ocenę</w:t>
      </w:r>
      <w:r w:rsidRPr="00226434">
        <w:rPr>
          <w:rFonts w:ascii="Open Sans Light" w:hAnsi="Open Sans Light" w:cs="Open Sans Light"/>
          <w:color w:val="000000"/>
        </w:rPr>
        <w:t xml:space="preserve">,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</w:t>
      </w:r>
      <w:proofErr w:type="spellStart"/>
      <w:r w:rsidR="00FC6530" w:rsidRPr="00226434">
        <w:rPr>
          <w:rFonts w:ascii="Open Sans Light" w:hAnsi="Open Sans Light" w:cs="Open Sans Light"/>
          <w:color w:val="000000"/>
        </w:rPr>
        <w:t>ETAPu</w:t>
      </w:r>
      <w:proofErr w:type="spellEnd"/>
      <w:r w:rsidR="00FC6530" w:rsidRPr="00226434">
        <w:rPr>
          <w:rFonts w:ascii="Open Sans Light" w:hAnsi="Open Sans Light" w:cs="Open Sans Light"/>
          <w:color w:val="000000"/>
        </w:rPr>
        <w:t xml:space="preserve">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z obszaru analizy </w:t>
      </w:r>
      <w:r w:rsidRPr="00226434">
        <w:rPr>
          <w:rFonts w:ascii="Open Sans Light" w:hAnsi="Open Sans Light" w:cs="Open Sans Light"/>
          <w:color w:val="000000"/>
        </w:rPr>
        <w:lastRenderedPageBreak/>
        <w:t>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66130692" w:rsidR="0038782C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2A0EF46E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r w:rsidR="00072BAE"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111F6E03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do </w:t>
      </w:r>
      <w:r w:rsidR="00EF335E" w:rsidRPr="00A8611E">
        <w:rPr>
          <w:rFonts w:ascii="Open Sans Light" w:hAnsi="Open Sans Light" w:cs="Open Sans Light"/>
          <w:color w:val="000000"/>
        </w:rPr>
        <w:t>koordynatora o</w:t>
      </w:r>
      <w:r w:rsidR="00F94832" w:rsidRPr="00A8611E">
        <w:rPr>
          <w:rFonts w:ascii="Open Sans Light" w:hAnsi="Open Sans Light" w:cs="Open Sans Light"/>
          <w:color w:val="000000"/>
        </w:rPr>
        <w:t>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179829B2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 xml:space="preserve">został oceniony negatywnie </w:t>
      </w:r>
      <w:r w:rsidRPr="00226434">
        <w:rPr>
          <w:rFonts w:ascii="Open Sans Light" w:hAnsi="Open Sans Light" w:cs="Open Sans Light"/>
          <w:color w:val="000000"/>
        </w:rPr>
        <w:t>,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uzasadnienie </w:t>
      </w:r>
      <w:r w:rsidR="00C85E41">
        <w:rPr>
          <w:rFonts w:ascii="Open Sans Light" w:hAnsi="Open Sans Light" w:cs="Open Sans Light"/>
          <w:color w:val="000000"/>
        </w:rPr>
        <w:t xml:space="preserve"> wskazujące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 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7E2670D6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>(według wzoru stanowiącego załącznik nr 5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wskazanie miejsca przechowywania dokumentacji związanej z oceną projektów (karty ocen projektów, oświadczenia dotyczące bezstronności itp.);</w:t>
      </w:r>
    </w:p>
    <w:p w14:paraId="6E32E567" w14:textId="0437256C" w:rsidR="00624DBF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regulamin pracy KOP</w:t>
      </w:r>
      <w:r w:rsidR="00624DBF" w:rsidRPr="00226434">
        <w:rPr>
          <w:rFonts w:ascii="Open Sans Light" w:hAnsi="Open Sans Light" w:cs="Open Sans Light"/>
          <w:color w:val="000000"/>
        </w:rPr>
        <w:t>.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lastRenderedPageBreak/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22C9B31C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1158F040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140986" w:rsidRPr="00226434">
        <w:rPr>
          <w:rFonts w:ascii="Open Sans Light" w:hAnsi="Open Sans Light" w:cs="Open Sans Light"/>
        </w:rPr>
        <w:t xml:space="preserve"> </w:t>
      </w:r>
      <w:r w:rsidR="00BA5017" w:rsidRPr="00226434">
        <w:rPr>
          <w:rFonts w:ascii="Open Sans Light" w:hAnsi="Open Sans Light" w:cs="Open Sans Light"/>
        </w:rPr>
        <w:t xml:space="preserve">publikowana jest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1C058E22" w:rsidR="005F2DB0" w:rsidRPr="00226434" w:rsidRDefault="00A83DBE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Członek KOP koordynujący ocenę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 xml:space="preserve">terminie podpisania umowy o dofinansowanie. </w:t>
      </w:r>
      <w:r w:rsidR="005F2DB0" w:rsidRPr="00226434">
        <w:rPr>
          <w:rFonts w:ascii="Open Sans Light" w:hAnsi="Open Sans Light" w:cs="Open Sans Light"/>
          <w:color w:val="000000"/>
        </w:rPr>
        <w:t xml:space="preserve">W przypadku negatywnej oceny projektu informacja zawiera ponadto pouczenie o prawie do wniesienia protestu, terminie oraz wymogach formalnych jego wnoszenia i instytucji, do której należy ten środek wnieść. </w:t>
      </w:r>
    </w:p>
    <w:p w14:paraId="68B0C2B3" w14:textId="5FAD15BF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 xml:space="preserve">postępowania w sprawie wyboru projektów </w:t>
      </w:r>
      <w:r w:rsidR="00A26E6A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tj.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 xml:space="preserve">oceny projektów </w:t>
      </w:r>
      <w:r w:rsidRPr="00226434">
        <w:rPr>
          <w:rFonts w:ascii="Open Sans Light" w:hAnsi="Open Sans Light" w:cs="Open Sans Light"/>
        </w:rPr>
        <w:t xml:space="preserve">, Sekretarz KOP/redaktor strony www w IW,  publikuje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10FE1818" w14:textId="7D94D2D0" w:rsidR="00F35342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12" w:name="_Toc146721150"/>
      <w:r w:rsidRPr="00226434">
        <w:rPr>
          <w:rFonts w:ascii="Open Sans Light" w:hAnsi="Open Sans Light" w:cs="Open Sans Light"/>
          <w:sz w:val="22"/>
          <w:szCs w:val="22"/>
        </w:rPr>
        <w:t xml:space="preserve">§ 7. </w:t>
      </w:r>
      <w:r w:rsidR="00027595" w:rsidRPr="00226434">
        <w:rPr>
          <w:rFonts w:ascii="Open Sans Light" w:hAnsi="Open Sans Light" w:cs="Open Sans Light"/>
          <w:sz w:val="22"/>
          <w:szCs w:val="22"/>
        </w:rPr>
        <w:t>Weryfikacja</w:t>
      </w:r>
      <w:r w:rsidR="00F35342" w:rsidRPr="00226434">
        <w:rPr>
          <w:rFonts w:ascii="Open Sans Light" w:hAnsi="Open Sans Light" w:cs="Open Sans Light"/>
          <w:sz w:val="22"/>
          <w:szCs w:val="22"/>
        </w:rPr>
        <w:t xml:space="preserve"> wniosku w ramach protestu</w:t>
      </w:r>
      <w:bookmarkEnd w:id="12"/>
    </w:p>
    <w:p w14:paraId="39B8B6EF" w14:textId="77777777" w:rsidR="00B13EFF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</w:t>
      </w:r>
      <w:r>
        <w:rPr>
          <w:rFonts w:ascii="Open Sans Light" w:hAnsi="Open Sans Light" w:cs="Open Sans Light"/>
        </w:rPr>
        <w:t>weryfikację złożonego protestu.</w:t>
      </w:r>
      <w:r w:rsidRPr="00B13EFF">
        <w:rPr>
          <w:rFonts w:ascii="Open Sans Light" w:hAnsi="Open Sans Light" w:cs="Open Sans Light"/>
        </w:rPr>
        <w:t xml:space="preserve"> </w:t>
      </w:r>
    </w:p>
    <w:p w14:paraId="4DB8829B" w14:textId="25C7EC76" w:rsidR="00B13EFF" w:rsidRPr="00A8611E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Przed skierowaniem protestu do weryfikacji sekretarz KOP weryfikuje i dokumentuje w dokumentacji dotyczącej weryfikacji protestu, czy w stosunku do członka lub członków KOP wyznaczonych do rozpatrzenia protestu nie zachodzi przesłanka wyłączenia, o której mowa w art. 71 ustawy wdrożeniowej.</w:t>
      </w:r>
    </w:p>
    <w:p w14:paraId="60AFD1EA" w14:textId="526D5EE7" w:rsidR="0016566B" w:rsidRDefault="00B13EFF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Wyznaczony członek KOP lub zespół składający się z członków KOP</w:t>
      </w:r>
      <w:r w:rsidR="0016566B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>
        <w:rPr>
          <w:rFonts w:ascii="Open Sans Light" w:hAnsi="Open Sans Light" w:cs="Open Sans Light"/>
        </w:rPr>
        <w:t>, 70 ust. 1 pkt 2</w:t>
      </w:r>
      <w:r w:rsidR="00D544DE">
        <w:rPr>
          <w:rFonts w:ascii="Open Sans Light" w:hAnsi="Open Sans Light" w:cs="Open Sans Light"/>
        </w:rPr>
        <w:t xml:space="preserve"> oraz art. 74 ust. 2 pkt 1 ustawy wdrożeniowej i dokumentuje sposób jej </w:t>
      </w:r>
      <w:r w:rsidR="00D544DE">
        <w:rPr>
          <w:rFonts w:ascii="Open Sans Light" w:hAnsi="Open Sans Light" w:cs="Open Sans Light"/>
        </w:rPr>
        <w:lastRenderedPageBreak/>
        <w:t>przeprowadzenia w opinii</w:t>
      </w:r>
      <w:r w:rsidR="00D23E76">
        <w:rPr>
          <w:rFonts w:ascii="Open Sans Light" w:hAnsi="Open Sans Light" w:cs="Open Sans Light"/>
        </w:rPr>
        <w:t xml:space="preserve"> sporządzonej</w:t>
      </w:r>
      <w:r w:rsidR="00D544DE">
        <w:rPr>
          <w:rFonts w:ascii="Open Sans Light" w:hAnsi="Open Sans Light" w:cs="Open Sans Light"/>
        </w:rPr>
        <w:t xml:space="preserve">, według </w:t>
      </w:r>
      <w:r w:rsidR="00D544DE" w:rsidRPr="00D544DE">
        <w:rPr>
          <w:rFonts w:ascii="Open Sans Light" w:hAnsi="Open Sans Light" w:cs="Open Sans Light"/>
        </w:rPr>
        <w:t>wzoru stanowiącego załącznik 6 do Regulaminu</w:t>
      </w:r>
      <w:r w:rsidR="00D544DE">
        <w:rPr>
          <w:rFonts w:ascii="Open Sans Light" w:hAnsi="Open Sans Light" w:cs="Open Sans Light"/>
        </w:rPr>
        <w:t>.</w:t>
      </w:r>
    </w:p>
    <w:p w14:paraId="5C473052" w14:textId="31EB0B54" w:rsidR="00B13EFF" w:rsidRPr="003A75CF" w:rsidRDefault="00B13EFF" w:rsidP="00B13EFF">
      <w:pPr>
        <w:pStyle w:val="Akapitzlist"/>
        <w:numPr>
          <w:ilvl w:val="0"/>
          <w:numId w:val="55"/>
        </w:numPr>
        <w:spacing w:after="120"/>
        <w:ind w:left="426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Protest </w:t>
      </w:r>
      <w:r>
        <w:rPr>
          <w:rFonts w:ascii="Open Sans Light" w:hAnsi="Open Sans Light" w:cs="Open Sans Light"/>
        </w:rPr>
        <w:t>powinien zostać wniesiony</w:t>
      </w:r>
      <w:r w:rsidRPr="003A75CF">
        <w:rPr>
          <w:rFonts w:ascii="Open Sans Light" w:hAnsi="Open Sans Light" w:cs="Open Sans Light"/>
        </w:rPr>
        <w:t xml:space="preserve"> w formie pisemnej albo w formie elektronicznej lub w postaci elektronicznej opatrzonej kwalifikowanym podpisem elektronicznym, podpisem zaufanym lub podpisem osobistym na skrzynkę </w:t>
      </w:r>
      <w:proofErr w:type="spellStart"/>
      <w:r w:rsidRPr="003A75CF">
        <w:rPr>
          <w:rFonts w:ascii="Open Sans Light" w:hAnsi="Open Sans Light" w:cs="Open Sans Light"/>
        </w:rPr>
        <w:t>ePUAP</w:t>
      </w:r>
      <w:proofErr w:type="spellEnd"/>
      <w:r w:rsidRPr="003A75CF">
        <w:rPr>
          <w:rFonts w:ascii="Open Sans Light" w:hAnsi="Open Sans Light" w:cs="Open Sans Light"/>
        </w:rPr>
        <w:t xml:space="preserve"> na adres: /rm5eox834i/</w:t>
      </w:r>
      <w:proofErr w:type="spellStart"/>
      <w:r w:rsidRPr="003A75CF">
        <w:rPr>
          <w:rFonts w:ascii="Open Sans Light" w:hAnsi="Open Sans Light" w:cs="Open Sans Light"/>
        </w:rPr>
        <w:t>SkrytkaESP</w:t>
      </w:r>
      <w:proofErr w:type="spellEnd"/>
      <w:r w:rsidRPr="003A75CF">
        <w:rPr>
          <w:rFonts w:ascii="Open Sans Light" w:hAnsi="Open Sans Light" w:cs="Open Sans Light"/>
        </w:rPr>
        <w:t xml:space="preserve"> i powinien spełniać wymogi formalne określone w art. 64 ust. 2 ustawy wdrożeniowej tj. zawierać:</w:t>
      </w:r>
    </w:p>
    <w:p w14:paraId="32159DD2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kryteriów wyboru projektów, z których oceną wnioskodawca się nie zgadza, wraz z uzasadnieniem; </w:t>
      </w:r>
    </w:p>
    <w:p w14:paraId="146A1D67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A8611E" w:rsidRDefault="00B13EFF" w:rsidP="00A8611E">
      <w:pPr>
        <w:pStyle w:val="Akapitzlist"/>
        <w:numPr>
          <w:ilvl w:val="1"/>
          <w:numId w:val="76"/>
        </w:numPr>
        <w:spacing w:after="120"/>
        <w:ind w:left="850" w:hanging="425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3B5F4270" w:rsidR="00D544DE" w:rsidRDefault="00D544DE" w:rsidP="00A8611E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braków protestu podlegających uzupełnieniu, KOP wzywa </w:t>
      </w:r>
      <w:r w:rsidRPr="00D544DE">
        <w:rPr>
          <w:rFonts w:ascii="Open Sans Light" w:hAnsi="Open Sans Light" w:cs="Open Sans Light"/>
        </w:rPr>
        <w:t xml:space="preserve">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>
        <w:rPr>
          <w:rFonts w:ascii="Open Sans Light" w:hAnsi="Open Sans Light" w:cs="Open Sans Light"/>
        </w:rPr>
        <w:t xml:space="preserve"> ustawy wdrożeniowej. </w:t>
      </w:r>
    </w:p>
    <w:p w14:paraId="7CDB1BCA" w14:textId="77777777" w:rsidR="00620DFC" w:rsidRDefault="00D23E7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>
        <w:rPr>
          <w:rFonts w:ascii="Open Sans Light" w:hAnsi="Open Sans Light" w:cs="Open Sans Light"/>
        </w:rPr>
        <w:t xml:space="preserve">70 ust.1 pkt 1-4, KOP postanawia protest bez rozpatrzenia i przekazuje do wiadomości IP informację </w:t>
      </w:r>
      <w:r w:rsidR="00620DFC">
        <w:rPr>
          <w:rFonts w:ascii="Open Sans Light" w:hAnsi="Open Sans Light" w:cs="Open Sans Light"/>
        </w:rPr>
        <w:t xml:space="preserve">o tym fakcie. </w:t>
      </w:r>
    </w:p>
    <w:p w14:paraId="7EEF0218" w14:textId="2E228665" w:rsidR="00124D4E" w:rsidRPr="00C528BC" w:rsidRDefault="00D544DE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C528BC">
        <w:rPr>
          <w:rFonts w:ascii="Open Sans Light" w:hAnsi="Open Sans Light" w:cs="Open Sans Light"/>
        </w:rPr>
        <w:t xml:space="preserve">Po zakończeniu </w:t>
      </w:r>
      <w:r w:rsidR="00A26E6A" w:rsidRPr="00C528BC">
        <w:rPr>
          <w:rFonts w:ascii="Open Sans Light" w:hAnsi="Open Sans Light" w:cs="Open Sans Light"/>
        </w:rPr>
        <w:t xml:space="preserve">weryfikacji </w:t>
      </w:r>
      <w:r w:rsidRPr="00C528BC">
        <w:rPr>
          <w:rFonts w:ascii="Open Sans Light" w:hAnsi="Open Sans Light" w:cs="Open Sans Light"/>
        </w:rPr>
        <w:t>formaln</w:t>
      </w:r>
      <w:r w:rsidR="00A26E6A" w:rsidRPr="00C528BC">
        <w:rPr>
          <w:rFonts w:ascii="Open Sans Light" w:hAnsi="Open Sans Light" w:cs="Open Sans Light"/>
        </w:rPr>
        <w:t xml:space="preserve">ej </w:t>
      </w:r>
      <w:r w:rsidRPr="00FB7823">
        <w:rPr>
          <w:rFonts w:ascii="Open Sans Light" w:hAnsi="Open Sans Light" w:cs="Open Sans Light"/>
        </w:rPr>
        <w:t xml:space="preserve">protestu </w:t>
      </w:r>
      <w:r w:rsidR="00C528BC" w:rsidRPr="00A8611E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C528BC">
        <w:rPr>
          <w:rFonts w:ascii="Open Sans Light" w:hAnsi="Open Sans Light" w:cs="Open Sans Light"/>
        </w:rPr>
        <w:t xml:space="preserve"> przeprowadza weryfikację dokonanej oceny projektu w zakresie kryteriów, których dotyczy protest - oraz </w:t>
      </w:r>
      <w:r w:rsidR="00D36A1B" w:rsidRPr="00FB7823">
        <w:rPr>
          <w:rFonts w:ascii="Open Sans Light" w:hAnsi="Open Sans Light" w:cs="Open Sans Light"/>
        </w:rPr>
        <w:t>zarzutów o</w:t>
      </w:r>
      <w:r w:rsidR="00124D4E" w:rsidRPr="00FB7823">
        <w:rPr>
          <w:rFonts w:ascii="Open Sans Light" w:hAnsi="Open Sans Light" w:cs="Open Sans Light"/>
        </w:rPr>
        <w:t xml:space="preserve"> charakterze proceduralnym, o</w:t>
      </w:r>
      <w:r w:rsidR="002D38E3" w:rsidRPr="00C528BC">
        <w:rPr>
          <w:rFonts w:ascii="Open Sans Light" w:hAnsi="Open Sans Light" w:cs="Open Sans Light"/>
        </w:rPr>
        <w:t> </w:t>
      </w:r>
      <w:r w:rsidR="00124D4E" w:rsidRPr="00C528BC">
        <w:rPr>
          <w:rFonts w:ascii="Open Sans Light" w:hAnsi="Open Sans Light" w:cs="Open Sans Light"/>
        </w:rPr>
        <w:t xml:space="preserve">których mowa w </w:t>
      </w:r>
      <w:r w:rsidR="002C1A77" w:rsidRPr="00C528BC">
        <w:rPr>
          <w:rFonts w:ascii="Open Sans Light" w:hAnsi="Open Sans Light" w:cs="Open Sans Light"/>
        </w:rPr>
        <w:t>art. 64 ust. 2 pkt 5 ustawy wdrożeniowej</w:t>
      </w:r>
      <w:r w:rsidR="00124D4E" w:rsidRPr="00C528BC">
        <w:rPr>
          <w:rFonts w:ascii="Open Sans Light" w:hAnsi="Open Sans Light" w:cs="Open Sans Light"/>
        </w:rPr>
        <w:t>.</w:t>
      </w:r>
    </w:p>
    <w:p w14:paraId="32304775" w14:textId="7D8AAE0C" w:rsidR="00E465F7" w:rsidRPr="00226434" w:rsidRDefault="00E465F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 xml:space="preserve"> lub </w:t>
      </w:r>
      <w:r w:rsidR="002C3884" w:rsidRPr="00226434">
        <w:rPr>
          <w:rFonts w:ascii="Open Sans Light" w:hAnsi="Open Sans Light" w:cs="Open Sans Light"/>
        </w:rPr>
        <w:t>zespół</w:t>
      </w:r>
      <w:r w:rsidR="002C32DE" w:rsidRPr="00226434">
        <w:rPr>
          <w:rFonts w:ascii="Open Sans Light" w:hAnsi="Open Sans Light" w:cs="Open Sans Light"/>
        </w:rPr>
        <w:t xml:space="preserve"> składający się z członków KOP</w:t>
      </w:r>
      <w:r w:rsidRPr="00226434">
        <w:rPr>
          <w:rFonts w:ascii="Open Sans Light" w:hAnsi="Open Sans Light" w:cs="Open Sans Light"/>
        </w:rPr>
        <w:t>, o który</w:t>
      </w:r>
      <w:r w:rsidR="00B32068" w:rsidRPr="00226434">
        <w:rPr>
          <w:rFonts w:ascii="Open Sans Light" w:hAnsi="Open Sans Light" w:cs="Open Sans Light"/>
        </w:rPr>
        <w:t>ch</w:t>
      </w:r>
      <w:r w:rsidRPr="00226434">
        <w:rPr>
          <w:rFonts w:ascii="Open Sans Light" w:hAnsi="Open Sans Light" w:cs="Open Sans Light"/>
        </w:rPr>
        <w:t xml:space="preserve"> mowa </w:t>
      </w:r>
      <w:r w:rsidR="002C1A77" w:rsidRPr="00226434">
        <w:rPr>
          <w:rFonts w:ascii="Open Sans Light" w:hAnsi="Open Sans Light" w:cs="Open Sans Light"/>
        </w:rPr>
        <w:t>powyżej</w:t>
      </w:r>
      <w:r w:rsidR="00011C1E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powinien zostać wyznaczony spośród </w:t>
      </w:r>
      <w:r w:rsidR="00140986" w:rsidRPr="00226434">
        <w:rPr>
          <w:rFonts w:ascii="Open Sans Light" w:hAnsi="Open Sans Light" w:cs="Open Sans Light"/>
        </w:rPr>
        <w:t>członków KOP</w:t>
      </w:r>
      <w:r w:rsidR="005850D7" w:rsidRPr="00226434">
        <w:rPr>
          <w:rFonts w:ascii="Open Sans Light" w:hAnsi="Open Sans Light" w:cs="Open Sans Light"/>
        </w:rPr>
        <w:t xml:space="preserve"> </w:t>
      </w:r>
      <w:r w:rsidR="00233307" w:rsidRPr="00226434">
        <w:rPr>
          <w:rFonts w:ascii="Open Sans Light" w:hAnsi="Open Sans Light" w:cs="Open Sans Light"/>
        </w:rPr>
        <w:t>niebiorących</w:t>
      </w:r>
      <w:r w:rsidRPr="00226434">
        <w:rPr>
          <w:rFonts w:ascii="Open Sans Light" w:hAnsi="Open Sans Light" w:cs="Open Sans Light"/>
        </w:rPr>
        <w:t xml:space="preserve"> wcześniej udziału w</w:t>
      </w:r>
      <w:r w:rsidR="002D38E3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ocenie projektu.</w:t>
      </w:r>
    </w:p>
    <w:p w14:paraId="01322D59" w14:textId="77777777" w:rsidR="002A7D08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Weryfikacja dokonanej oceny przeprowadzana jest w terminie </w:t>
      </w:r>
      <w:r w:rsidR="005A252B" w:rsidRPr="00226434">
        <w:rPr>
          <w:rFonts w:ascii="Open Sans Light" w:hAnsi="Open Sans Light" w:cs="Open Sans Light"/>
        </w:rPr>
        <w:t xml:space="preserve">14 </w:t>
      </w:r>
      <w:r w:rsidRPr="00226434">
        <w:rPr>
          <w:rFonts w:ascii="Open Sans Light" w:hAnsi="Open Sans Light" w:cs="Open Sans Light"/>
        </w:rPr>
        <w:t xml:space="preserve">dni od dnia wpłynięcia </w:t>
      </w:r>
      <w:r w:rsidR="008C662C" w:rsidRPr="00226434">
        <w:rPr>
          <w:rFonts w:ascii="Open Sans Light" w:hAnsi="Open Sans Light" w:cs="Open Sans Light"/>
        </w:rPr>
        <w:t>protestu</w:t>
      </w:r>
      <w:r w:rsidRPr="00226434">
        <w:rPr>
          <w:rFonts w:ascii="Open Sans Light" w:hAnsi="Open Sans Light" w:cs="Open Sans Light"/>
        </w:rPr>
        <w:t>.</w:t>
      </w:r>
    </w:p>
    <w:p w14:paraId="7D025AA3" w14:textId="2A7A4DB8" w:rsidR="00F35342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>/zespół</w:t>
      </w:r>
      <w:r w:rsidRPr="00226434">
        <w:rPr>
          <w:rFonts w:ascii="Open Sans Light" w:hAnsi="Open Sans Light" w:cs="Open Sans Light"/>
        </w:rPr>
        <w:t xml:space="preserve"> wyznaczony do weryfikacji dokonanej oceny </w:t>
      </w:r>
      <w:r w:rsidR="00687F6E" w:rsidRPr="00226434">
        <w:rPr>
          <w:rFonts w:ascii="Open Sans Light" w:hAnsi="Open Sans Light" w:cs="Open Sans Light"/>
        </w:rPr>
        <w:t>powinien zapoznać</w:t>
      </w:r>
      <w:r w:rsidR="00C5202B" w:rsidRPr="00226434">
        <w:rPr>
          <w:rFonts w:ascii="Open Sans Light" w:hAnsi="Open Sans Light" w:cs="Open Sans Light"/>
        </w:rPr>
        <w:t xml:space="preserve"> </w:t>
      </w:r>
      <w:r w:rsidR="00687F6E" w:rsidRPr="00226434">
        <w:rPr>
          <w:rFonts w:ascii="Open Sans Light" w:hAnsi="Open Sans Light" w:cs="Open Sans Light"/>
        </w:rPr>
        <w:t xml:space="preserve">się z wynikiem wcześniejszej oceny oraz z treścią protestu. </w:t>
      </w:r>
      <w:r w:rsidR="00867A05" w:rsidRPr="00226434">
        <w:rPr>
          <w:rFonts w:ascii="Open Sans Light" w:hAnsi="Open Sans Light" w:cs="Open Sans Light"/>
        </w:rPr>
        <w:t xml:space="preserve">Po weryfikacji </w:t>
      </w:r>
      <w:r w:rsidR="00BB2E62" w:rsidRPr="00226434">
        <w:rPr>
          <w:rFonts w:ascii="Open Sans Light" w:hAnsi="Open Sans Light" w:cs="Open Sans Light"/>
        </w:rPr>
        <w:t>protestu</w:t>
      </w:r>
      <w:r w:rsidR="00A83DBE" w:rsidRPr="00226434">
        <w:rPr>
          <w:rFonts w:ascii="Open Sans Light" w:hAnsi="Open Sans Light" w:cs="Open Sans Light"/>
        </w:rPr>
        <w:t xml:space="preserve"> </w:t>
      </w:r>
      <w:r w:rsidR="00BB2E62" w:rsidRPr="00226434">
        <w:rPr>
          <w:rFonts w:ascii="Open Sans Light" w:hAnsi="Open Sans Light" w:cs="Open Sans Light"/>
        </w:rPr>
        <w:t xml:space="preserve">każdy </w:t>
      </w:r>
      <w:r w:rsidR="00BB2E62" w:rsidRPr="00226434">
        <w:rPr>
          <w:rFonts w:ascii="Open Sans Light" w:hAnsi="Open Sans Light" w:cs="Open Sans Light"/>
        </w:rPr>
        <w:lastRenderedPageBreak/>
        <w:t xml:space="preserve">członek zespołu </w:t>
      </w:r>
      <w:r w:rsidR="00EE1D9C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sporządza</w:t>
      </w:r>
      <w:r w:rsidR="00BB2E62" w:rsidRPr="00226434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>opini</w:t>
      </w:r>
      <w:r w:rsidR="00BB2E62" w:rsidRPr="00226434">
        <w:rPr>
          <w:rFonts w:ascii="Open Sans Light" w:hAnsi="Open Sans Light" w:cs="Open Sans Light"/>
        </w:rPr>
        <w:t>ę</w:t>
      </w:r>
      <w:r w:rsidR="00B32068" w:rsidRPr="00226434">
        <w:rPr>
          <w:rFonts w:ascii="Open Sans Light" w:hAnsi="Open Sans Light" w:cs="Open Sans Light"/>
        </w:rPr>
        <w:t xml:space="preserve"> według wzoru stanowiącego załącznik </w:t>
      </w:r>
      <w:r w:rsidR="00294040" w:rsidRPr="00226434">
        <w:rPr>
          <w:rFonts w:ascii="Open Sans Light" w:hAnsi="Open Sans Light" w:cs="Open Sans Light"/>
        </w:rPr>
        <w:t>6</w:t>
      </w:r>
      <w:r w:rsidR="00B32068" w:rsidRPr="00226434">
        <w:rPr>
          <w:rFonts w:ascii="Open Sans Light" w:hAnsi="Open Sans Light" w:cs="Open Sans Light"/>
        </w:rPr>
        <w:t xml:space="preserve"> do </w:t>
      </w:r>
      <w:r w:rsidR="003770E1" w:rsidRPr="00226434">
        <w:rPr>
          <w:rFonts w:ascii="Open Sans Light" w:hAnsi="Open Sans Light" w:cs="Open Sans Light"/>
        </w:rPr>
        <w:t>R</w:t>
      </w:r>
      <w:r w:rsidR="00B32068" w:rsidRPr="00226434">
        <w:rPr>
          <w:rFonts w:ascii="Open Sans Light" w:hAnsi="Open Sans Light" w:cs="Open Sans Light"/>
        </w:rPr>
        <w:t>egulaminu.</w:t>
      </w:r>
      <w:r w:rsidR="00C5202B" w:rsidRPr="00226434">
        <w:rPr>
          <w:rFonts w:ascii="Open Sans Light" w:hAnsi="Open Sans Light" w:cs="Open Sans Light"/>
        </w:rPr>
        <w:t xml:space="preserve"> </w:t>
      </w:r>
      <w:r w:rsidR="002A7D08" w:rsidRPr="00226434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226434">
        <w:rPr>
          <w:rFonts w:ascii="Open Sans Light" w:eastAsia="Times New Roman" w:hAnsi="Open Sans Light" w:cs="Open Sans Light"/>
        </w:rPr>
        <w:t>n</w:t>
      </w:r>
      <w:r w:rsidR="002A7D08" w:rsidRPr="00226434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226434">
        <w:rPr>
          <w:rFonts w:ascii="Open Sans Light" w:eastAsia="Times New Roman" w:hAnsi="Open Sans Light" w:cs="Open Sans Light"/>
        </w:rPr>
        <w:t>,</w:t>
      </w:r>
      <w:r w:rsidR="002A7D08" w:rsidRPr="00226434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226434">
        <w:rPr>
          <w:rFonts w:ascii="Open Sans Light" w:eastAsia="Times New Roman" w:hAnsi="Open Sans Light" w:cs="Open Sans Light"/>
        </w:rPr>
        <w:t>/Zastępcę Przewodniczącego KOP</w:t>
      </w:r>
      <w:r w:rsidR="00BB2E62" w:rsidRPr="00226434">
        <w:rPr>
          <w:rFonts w:ascii="Open Sans Light" w:eastAsia="Times New Roman" w:hAnsi="Open Sans Light" w:cs="Open Sans Light"/>
        </w:rPr>
        <w:t>.</w:t>
      </w:r>
    </w:p>
    <w:p w14:paraId="5E5C1EF8" w14:textId="3DEC91B4" w:rsidR="00B32068" w:rsidRPr="00226434" w:rsidRDefault="0014098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negatywnego wyniku weryfikacji, o której </w:t>
      </w:r>
      <w:r w:rsidR="00EE1D9C">
        <w:rPr>
          <w:rFonts w:ascii="Open Sans Light" w:hAnsi="Open Sans Light" w:cs="Open Sans Light"/>
        </w:rPr>
        <w:t xml:space="preserve">mowa </w:t>
      </w:r>
      <w:r w:rsidR="00A26E6A">
        <w:rPr>
          <w:rFonts w:ascii="Open Sans Light" w:hAnsi="Open Sans Light" w:cs="Open Sans Light"/>
        </w:rPr>
        <w:t xml:space="preserve">w ust.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 xml:space="preserve">, oraz podtrzymania rozstrzygnięcia podjętego przez KOP, </w:t>
      </w:r>
      <w:r w:rsidR="007909D1">
        <w:rPr>
          <w:rFonts w:ascii="Open Sans Light" w:hAnsi="Open Sans Light" w:cs="Open Sans Light"/>
        </w:rPr>
        <w:t xml:space="preserve">IW przekazuje IP oryginał protestu, </w:t>
      </w:r>
      <w:r w:rsidRPr="00226434">
        <w:rPr>
          <w:rFonts w:ascii="Open Sans Light" w:hAnsi="Open Sans Light" w:cs="Open Sans Light"/>
        </w:rPr>
        <w:t>wniosek</w:t>
      </w:r>
      <w:r w:rsidR="005850D7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dofinansowanie wraz </w:t>
      </w:r>
      <w:r w:rsidR="007909D1">
        <w:rPr>
          <w:rFonts w:ascii="Open Sans Light" w:hAnsi="Open Sans Light" w:cs="Open Sans Light"/>
        </w:rPr>
        <w:t>z</w:t>
      </w:r>
      <w:r w:rsidR="00F05268">
        <w:rPr>
          <w:rFonts w:ascii="Open Sans Light" w:hAnsi="Open Sans Light" w:cs="Open Sans Light"/>
        </w:rPr>
        <w:t xml:space="preserve">e wszystkimi załącznikami </w:t>
      </w:r>
      <w:r w:rsidR="007909D1">
        <w:rPr>
          <w:rFonts w:ascii="Open Sans Light" w:hAnsi="Open Sans Light" w:cs="Open Sans Light"/>
        </w:rPr>
        <w:t xml:space="preserve">oraz całą dokumentacją dotyczącą korespondencji z </w:t>
      </w:r>
      <w:r w:rsidR="0016566B">
        <w:rPr>
          <w:rFonts w:ascii="Open Sans Light" w:hAnsi="Open Sans Light" w:cs="Open Sans Light"/>
        </w:rPr>
        <w:t xml:space="preserve">wnioskodawcą </w:t>
      </w:r>
      <w:r w:rsidR="007909D1">
        <w:rPr>
          <w:rFonts w:ascii="Open Sans Light" w:hAnsi="Open Sans Light" w:cs="Open Sans Light"/>
        </w:rPr>
        <w:t>na etapie oceny wniosku o dofinansowanie oraz opinię wskazującą</w:t>
      </w:r>
      <w:r w:rsidR="00F05268">
        <w:rPr>
          <w:rFonts w:ascii="Open Sans Light" w:hAnsi="Open Sans Light" w:cs="Open Sans Light"/>
        </w:rPr>
        <w:t>,</w:t>
      </w:r>
      <w:r w:rsidR="007909D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>
        <w:rPr>
          <w:rFonts w:ascii="Open Sans Light" w:hAnsi="Open Sans Light" w:cs="Open Sans Light"/>
        </w:rPr>
        <w:t>, UPD</w:t>
      </w:r>
      <w:r w:rsidR="007909D1">
        <w:rPr>
          <w:rFonts w:ascii="Open Sans Light" w:hAnsi="Open Sans Light" w:cs="Open Sans Light"/>
        </w:rPr>
        <w:t xml:space="preserve"> itd.  w przypadku wniesienia protestu za pomocą </w:t>
      </w:r>
      <w:proofErr w:type="spellStart"/>
      <w:r w:rsidR="007909D1">
        <w:rPr>
          <w:rFonts w:ascii="Open Sans Light" w:hAnsi="Open Sans Light" w:cs="Open Sans Light"/>
        </w:rPr>
        <w:t>ePUAP</w:t>
      </w:r>
      <w:proofErr w:type="spellEnd"/>
      <w:r w:rsidR="007909D1">
        <w:rPr>
          <w:rFonts w:ascii="Open Sans Light" w:hAnsi="Open Sans Light" w:cs="Open Sans Light"/>
        </w:rPr>
        <w:t>)</w:t>
      </w:r>
      <w:r w:rsidRPr="00226434">
        <w:rPr>
          <w:rFonts w:ascii="Open Sans Light" w:hAnsi="Open Sans Light" w:cs="Open Sans Light"/>
        </w:rPr>
        <w:t xml:space="preserve"> do IP celem rozpatrzenia protestu</w:t>
      </w:r>
      <w:r w:rsidR="00B32068" w:rsidRPr="00226434">
        <w:rPr>
          <w:rFonts w:ascii="Open Sans Light" w:hAnsi="Open Sans Light" w:cs="Open Sans Light"/>
        </w:rPr>
        <w:t>.</w:t>
      </w:r>
    </w:p>
    <w:p w14:paraId="6FB2AF7D" w14:textId="585675D6" w:rsidR="00B6581B" w:rsidRPr="00226434" w:rsidRDefault="00B6581B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pozytywnego wyniku weryfikacji, o której mowa </w:t>
      </w:r>
      <w:r w:rsidR="00F05268">
        <w:rPr>
          <w:rFonts w:ascii="Open Sans Light" w:hAnsi="Open Sans Light" w:cs="Open Sans Light"/>
        </w:rPr>
        <w:t>w ust.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0F1CE9F0" w14:textId="2013BB0C" w:rsidR="00E868A5" w:rsidRPr="00226434" w:rsidRDefault="00E868A5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6347477F" w14:textId="07F36BE9" w:rsidR="002F61F6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13" w:name="_Toc146721151"/>
      <w:r w:rsidRPr="00226434">
        <w:rPr>
          <w:rFonts w:ascii="Open Sans Light" w:hAnsi="Open Sans Light" w:cs="Open Sans Light"/>
          <w:sz w:val="22"/>
          <w:szCs w:val="22"/>
        </w:rPr>
        <w:t xml:space="preserve">§ 8. </w:t>
      </w:r>
      <w:r w:rsidR="00E868A5" w:rsidRPr="00226434">
        <w:rPr>
          <w:rFonts w:ascii="Open Sans Light" w:hAnsi="Open Sans Light" w:cs="Open Sans Light"/>
          <w:sz w:val="22"/>
          <w:szCs w:val="22"/>
        </w:rPr>
        <w:t>Po</w:t>
      </w:r>
      <w:r w:rsidR="00C852BD" w:rsidRPr="00226434">
        <w:rPr>
          <w:rFonts w:ascii="Open Sans Light" w:hAnsi="Open Sans Light" w:cs="Open Sans Light"/>
          <w:sz w:val="22"/>
          <w:szCs w:val="22"/>
        </w:rPr>
        <w:t>nowna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ocena projektu </w:t>
      </w:r>
      <w:r w:rsidR="00F05268">
        <w:rPr>
          <w:rFonts w:ascii="Open Sans Light" w:hAnsi="Open Sans Light" w:cs="Open Sans Light"/>
          <w:sz w:val="22"/>
          <w:szCs w:val="22"/>
        </w:rPr>
        <w:t xml:space="preserve">po uwzględnianiu 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protestu</w:t>
      </w:r>
      <w:bookmarkEnd w:id="13"/>
    </w:p>
    <w:p w14:paraId="6CDF5AAA" w14:textId="77777777" w:rsidR="00B6581B" w:rsidRPr="00226434" w:rsidRDefault="00B6581B" w:rsidP="00A8611E">
      <w:pPr>
        <w:pStyle w:val="Akapitzlist"/>
        <w:numPr>
          <w:ilvl w:val="0"/>
          <w:numId w:val="56"/>
        </w:numPr>
        <w:ind w:left="425" w:hanging="425"/>
        <w:contextualSpacing w:val="0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przeprowadzana jest zgodnie z zasadami wskazanymi dla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1 lub </w:t>
      </w:r>
      <w:proofErr w:type="spellStart"/>
      <w:r w:rsidRPr="00226434">
        <w:rPr>
          <w:rFonts w:ascii="Open Sans Light" w:hAnsi="Open Sans Light" w:cs="Open Sans Light"/>
        </w:rPr>
        <w:t>ETAPu</w:t>
      </w:r>
      <w:proofErr w:type="spellEnd"/>
      <w:r w:rsidRPr="00226434">
        <w:rPr>
          <w:rFonts w:ascii="Open Sans Light" w:hAnsi="Open Sans Light" w:cs="Open Sans Light"/>
        </w:rPr>
        <w:t xml:space="preserve"> 2 przez członków KOP, którzy nie brali udziału we wcześniejszej ocenie projektu.</w:t>
      </w:r>
    </w:p>
    <w:p w14:paraId="3C7D8545" w14:textId="448098CA" w:rsidR="00922325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będąca wynikiem </w:t>
      </w:r>
      <w:r w:rsidR="00F05268">
        <w:rPr>
          <w:rFonts w:ascii="Open Sans Light" w:hAnsi="Open Sans Light" w:cs="Open Sans Light"/>
        </w:rPr>
        <w:t xml:space="preserve">skierowania projektu do ponownej oceny </w:t>
      </w:r>
      <w:r w:rsidR="00654B88" w:rsidRPr="00226434">
        <w:rPr>
          <w:rFonts w:ascii="Open Sans Light" w:hAnsi="Open Sans Light" w:cs="Open Sans Light"/>
        </w:rPr>
        <w:t>rozstrzygnięcia protestu przez</w:t>
      </w:r>
      <w:r w:rsidR="00827DD3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IP polega na powtórnej weryfikacji kryteriów wskazanych w proteście</w:t>
      </w:r>
      <w:r w:rsidR="00076771" w:rsidRPr="00226434">
        <w:rPr>
          <w:rFonts w:ascii="Open Sans Light" w:hAnsi="Open Sans Light" w:cs="Open Sans Light"/>
        </w:rPr>
        <w:t xml:space="preserve"> (ocena częściowa)</w:t>
      </w:r>
      <w:r w:rsidRPr="00226434">
        <w:rPr>
          <w:rFonts w:ascii="Open Sans Light" w:hAnsi="Open Sans Light" w:cs="Open Sans Light"/>
        </w:rPr>
        <w:t xml:space="preserve"> lub powtórnej weryfikacji wszystkich kryteriów wyboru projektów, jeżeli protest dotyczył zarzutów o charakterze proceduralnym w zakresie przeprowadzonej oceny (np. naruszenie zasady bezstronności, poufności).</w:t>
      </w:r>
    </w:p>
    <w:p w14:paraId="366E73D2" w14:textId="1D3BF60E" w:rsidR="00076771" w:rsidRPr="00226434" w:rsidRDefault="00076771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Wyniki</w:t>
      </w:r>
      <w:r w:rsidR="00F05268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ponownej oceny projektu </w:t>
      </w:r>
      <w:r w:rsidR="00F05268">
        <w:rPr>
          <w:rFonts w:ascii="Open Sans Light" w:hAnsi="Open Sans Light" w:cs="Open Sans Light"/>
        </w:rPr>
        <w:t>są dokumentowane</w:t>
      </w:r>
      <w:r w:rsidRPr="00226434">
        <w:rPr>
          <w:rFonts w:ascii="Open Sans Light" w:hAnsi="Open Sans Light" w:cs="Open Sans Light"/>
        </w:rPr>
        <w:t>:</w:t>
      </w:r>
    </w:p>
    <w:p w14:paraId="465E0B44" w14:textId="70499A50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</w:t>
      </w:r>
      <w:r w:rsidR="0016230D" w:rsidRPr="00226434">
        <w:rPr>
          <w:rFonts w:ascii="Open Sans Light" w:hAnsi="Open Sans Light" w:cs="Open Sans Light"/>
        </w:rPr>
        <w:t>y</w:t>
      </w:r>
      <w:r w:rsidRPr="00226434">
        <w:rPr>
          <w:rFonts w:ascii="Open Sans Light" w:hAnsi="Open Sans Light" w:cs="Open Sans Light"/>
        </w:rPr>
        <w:t xml:space="preserve"> sprawdzając</w:t>
      </w:r>
      <w:r w:rsidR="0016230D" w:rsidRPr="00226434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226434" w:rsidRDefault="00AC0709" w:rsidP="001F181B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226434" w:rsidRDefault="00AC0709" w:rsidP="00226434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226434" w:rsidRDefault="00AC0709" w:rsidP="00226434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negatywnej ponownej oceny projektu do informacji załącza dodatkowo pouczenie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ponownej oceny projektu na skutek wyroku wojewódzkiego s</w:t>
      </w:r>
      <w:r w:rsidR="00261CDF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du administracyjnego powtórnej </w:t>
      </w:r>
      <w:r w:rsidRPr="00EE1D9C">
        <w:rPr>
          <w:rFonts w:ascii="Open Sans Light" w:hAnsi="Open Sans Light" w:cs="Open Sans Light"/>
        </w:rPr>
        <w:t>weryfikacji podlegają wszystkie kryteria wyboru projektu lub tylko te wskazane w uzasadnieniu wyroku</w:t>
      </w:r>
      <w:r w:rsidR="00F56658" w:rsidRPr="00EE1D9C">
        <w:rPr>
          <w:rFonts w:ascii="Open Sans Light" w:hAnsi="Open Sans Light" w:cs="Open Sans Light"/>
        </w:rPr>
        <w:t xml:space="preserve">. </w:t>
      </w:r>
      <w:r w:rsidR="00A15CA0" w:rsidRPr="00A8611E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2309C379" w14:textId="77777777" w:rsidR="00F35342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5F58E076" w:rsidR="00EC111B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2C1A77" w:rsidRPr="00226434">
        <w:rPr>
          <w:rFonts w:ascii="Open Sans Light" w:hAnsi="Open Sans Light" w:cs="Open Sans Light"/>
        </w:rPr>
        <w:t>Deklaracja poufności eksperta / obserwatora / członka komisji oceny projektów (KOP), nie będącego e</w:t>
      </w:r>
      <w:r w:rsidR="0015411E" w:rsidRPr="00226434">
        <w:rPr>
          <w:rFonts w:ascii="Open Sans Light" w:hAnsi="Open Sans Light" w:cs="Open Sans Light"/>
        </w:rPr>
        <w:t>kspertem lub innego pracownika I</w:t>
      </w:r>
      <w:r w:rsidR="002C1A77" w:rsidRPr="00226434">
        <w:rPr>
          <w:rFonts w:ascii="Open Sans Light" w:hAnsi="Open Sans Light" w:cs="Open Sans Light"/>
        </w:rPr>
        <w:t xml:space="preserve">nstytucji </w:t>
      </w:r>
      <w:r w:rsidR="0015411E" w:rsidRPr="00226434">
        <w:rPr>
          <w:rFonts w:ascii="Open Sans Light" w:hAnsi="Open Sans Light" w:cs="Open Sans Light"/>
        </w:rPr>
        <w:t>Wdrażającej</w:t>
      </w:r>
      <w:r w:rsidR="002C1A77" w:rsidRPr="00226434">
        <w:rPr>
          <w:rFonts w:ascii="Open Sans Light" w:hAnsi="Open Sans Light" w:cs="Open Sans Light"/>
        </w:rPr>
        <w:t xml:space="preserve"> uczestniczącego w procesie oceny projektów</w:t>
      </w:r>
    </w:p>
    <w:p w14:paraId="109A1756" w14:textId="6FF25013" w:rsidR="00557ABA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E64500">
        <w:rPr>
          <w:rFonts w:ascii="Open Sans Light" w:hAnsi="Open Sans Light" w:cs="Open Sans Light"/>
        </w:rPr>
        <w:t>2</w:t>
      </w:r>
      <w:r w:rsidRPr="00226434">
        <w:rPr>
          <w:rFonts w:ascii="Open Sans Light" w:hAnsi="Open Sans Light" w:cs="Open Sans Light"/>
        </w:rPr>
        <w:t xml:space="preserve"> – </w:t>
      </w:r>
      <w:r w:rsidR="002C1A77" w:rsidRPr="00226434">
        <w:rPr>
          <w:rFonts w:ascii="Open Sans Light" w:hAnsi="Open Sans Light" w:cs="Open Sans Light"/>
        </w:rPr>
        <w:t>Oświadczenie o braku okoliczności powodujących wyłączenie</w:t>
      </w:r>
    </w:p>
    <w:p w14:paraId="027DF16C" w14:textId="3DF6E3DC" w:rsidR="001A36AA" w:rsidRPr="00226434" w:rsidRDefault="001A36AA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E64500">
        <w:rPr>
          <w:rFonts w:ascii="Open Sans Light" w:hAnsi="Open Sans Light" w:cs="Open Sans Light"/>
        </w:rPr>
        <w:t>3</w:t>
      </w:r>
      <w:r w:rsidRPr="00226434">
        <w:rPr>
          <w:rFonts w:ascii="Open Sans Light" w:hAnsi="Open Sans Light" w:cs="Open Sans Light"/>
        </w:rPr>
        <w:t xml:space="preserve"> 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zór listy </w:t>
      </w:r>
      <w:r w:rsidR="00E75267" w:rsidRPr="00226434">
        <w:rPr>
          <w:rFonts w:ascii="Open Sans Light" w:hAnsi="Open Sans Light" w:cs="Open Sans Light"/>
        </w:rPr>
        <w:t xml:space="preserve">rankingowej </w:t>
      </w:r>
      <w:r w:rsidRPr="00226434">
        <w:rPr>
          <w:rFonts w:ascii="Open Sans Light" w:hAnsi="Open Sans Light" w:cs="Open Sans Light"/>
        </w:rPr>
        <w:t xml:space="preserve">projektów </w:t>
      </w:r>
      <w:r w:rsidR="00E75267" w:rsidRPr="00226434">
        <w:rPr>
          <w:rFonts w:ascii="Open Sans Light" w:hAnsi="Open Sans Light" w:cs="Open Sans Light"/>
        </w:rPr>
        <w:t xml:space="preserve">po </w:t>
      </w:r>
      <w:proofErr w:type="spellStart"/>
      <w:r w:rsidR="00E75267" w:rsidRPr="00226434">
        <w:rPr>
          <w:rFonts w:ascii="Open Sans Light" w:hAnsi="Open Sans Light" w:cs="Open Sans Light"/>
        </w:rPr>
        <w:t>ETAPie</w:t>
      </w:r>
      <w:proofErr w:type="spellEnd"/>
      <w:r w:rsidR="00E75267" w:rsidRPr="00226434">
        <w:rPr>
          <w:rFonts w:ascii="Open Sans Light" w:hAnsi="Open Sans Light" w:cs="Open Sans Light"/>
        </w:rPr>
        <w:t xml:space="preserve"> 1 oceny</w:t>
      </w:r>
      <w:r w:rsidRPr="00226434">
        <w:rPr>
          <w:rFonts w:ascii="Open Sans Light" w:hAnsi="Open Sans Light" w:cs="Open Sans Light"/>
        </w:rPr>
        <w:t xml:space="preserve"> </w:t>
      </w:r>
    </w:p>
    <w:p w14:paraId="34A37209" w14:textId="43904B9C" w:rsidR="00EB3704" w:rsidRPr="00226434" w:rsidRDefault="00EB3704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E64500">
        <w:rPr>
          <w:rFonts w:ascii="Open Sans Light" w:hAnsi="Open Sans Light" w:cs="Open Sans Light"/>
        </w:rPr>
        <w:t>4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p w14:paraId="14F18A64" w14:textId="11B16D9A" w:rsidR="00F35342" w:rsidRPr="001F181B" w:rsidRDefault="00352807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E64500">
        <w:rPr>
          <w:rFonts w:ascii="Open Sans Light" w:hAnsi="Open Sans Light" w:cs="Open Sans Light"/>
        </w:rPr>
        <w:t>5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- </w:t>
      </w:r>
      <w:r w:rsidR="001B18EF" w:rsidRPr="00226434">
        <w:rPr>
          <w:rFonts w:ascii="Open Sans Light" w:hAnsi="Open Sans Light" w:cs="Open Sans Light"/>
        </w:rPr>
        <w:t xml:space="preserve"> W</w:t>
      </w:r>
      <w:r w:rsidR="00F94A36" w:rsidRPr="00226434">
        <w:rPr>
          <w:rFonts w:ascii="Open Sans Light" w:hAnsi="Open Sans Light" w:cs="Open Sans Light"/>
        </w:rPr>
        <w:t>zór opinii po weryfikacji dokonanej oceny</w:t>
      </w:r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9BA72" w14:textId="77777777" w:rsidR="00454FC1" w:rsidRDefault="00454FC1" w:rsidP="008D4918">
      <w:pPr>
        <w:spacing w:after="0" w:line="240" w:lineRule="auto"/>
      </w:pPr>
      <w:r>
        <w:separator/>
      </w:r>
    </w:p>
  </w:endnote>
  <w:endnote w:type="continuationSeparator" w:id="0">
    <w:p w14:paraId="05E4822F" w14:textId="77777777" w:rsidR="00454FC1" w:rsidRDefault="00454FC1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076D4086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2D9">
          <w:rPr>
            <w:noProof/>
          </w:rPr>
          <w:t>7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DF7C2" w14:textId="77777777" w:rsidR="00454FC1" w:rsidRDefault="00454FC1" w:rsidP="008D4918">
      <w:pPr>
        <w:spacing w:after="0" w:line="240" w:lineRule="auto"/>
      </w:pPr>
      <w:r>
        <w:separator/>
      </w:r>
    </w:p>
  </w:footnote>
  <w:footnote w:type="continuationSeparator" w:id="0">
    <w:p w14:paraId="13236A3F" w14:textId="77777777" w:rsidR="00454FC1" w:rsidRDefault="00454FC1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43"/>
  </w:num>
  <w:num w:numId="3">
    <w:abstractNumId w:val="47"/>
  </w:num>
  <w:num w:numId="4">
    <w:abstractNumId w:val="32"/>
  </w:num>
  <w:num w:numId="5">
    <w:abstractNumId w:val="38"/>
  </w:num>
  <w:num w:numId="6">
    <w:abstractNumId w:val="52"/>
  </w:num>
  <w:num w:numId="7">
    <w:abstractNumId w:val="7"/>
  </w:num>
  <w:num w:numId="8">
    <w:abstractNumId w:val="35"/>
  </w:num>
  <w:num w:numId="9">
    <w:abstractNumId w:val="31"/>
  </w:num>
  <w:num w:numId="10">
    <w:abstractNumId w:val="57"/>
  </w:num>
  <w:num w:numId="11">
    <w:abstractNumId w:val="30"/>
  </w:num>
  <w:num w:numId="12">
    <w:abstractNumId w:val="20"/>
  </w:num>
  <w:num w:numId="13">
    <w:abstractNumId w:val="58"/>
  </w:num>
  <w:num w:numId="14">
    <w:abstractNumId w:val="46"/>
  </w:num>
  <w:num w:numId="15">
    <w:abstractNumId w:val="13"/>
  </w:num>
  <w:num w:numId="16">
    <w:abstractNumId w:val="5"/>
  </w:num>
  <w:num w:numId="17">
    <w:abstractNumId w:val="75"/>
  </w:num>
  <w:num w:numId="18">
    <w:abstractNumId w:val="23"/>
  </w:num>
  <w:num w:numId="19">
    <w:abstractNumId w:val="62"/>
  </w:num>
  <w:num w:numId="20">
    <w:abstractNumId w:val="55"/>
  </w:num>
  <w:num w:numId="21">
    <w:abstractNumId w:val="61"/>
  </w:num>
  <w:num w:numId="22">
    <w:abstractNumId w:val="68"/>
  </w:num>
  <w:num w:numId="23">
    <w:abstractNumId w:val="6"/>
  </w:num>
  <w:num w:numId="24">
    <w:abstractNumId w:val="1"/>
  </w:num>
  <w:num w:numId="25">
    <w:abstractNumId w:val="44"/>
  </w:num>
  <w:num w:numId="26">
    <w:abstractNumId w:val="71"/>
  </w:num>
  <w:num w:numId="27">
    <w:abstractNumId w:val="48"/>
  </w:num>
  <w:num w:numId="28">
    <w:abstractNumId w:val="34"/>
  </w:num>
  <w:num w:numId="29">
    <w:abstractNumId w:val="21"/>
  </w:num>
  <w:num w:numId="30">
    <w:abstractNumId w:val="70"/>
  </w:num>
  <w:num w:numId="31">
    <w:abstractNumId w:val="51"/>
  </w:num>
  <w:num w:numId="32">
    <w:abstractNumId w:val="65"/>
  </w:num>
  <w:num w:numId="33">
    <w:abstractNumId w:val="25"/>
  </w:num>
  <w:num w:numId="34">
    <w:abstractNumId w:val="9"/>
  </w:num>
  <w:num w:numId="35">
    <w:abstractNumId w:val="39"/>
  </w:num>
  <w:num w:numId="36">
    <w:abstractNumId w:val="0"/>
  </w:num>
  <w:num w:numId="37">
    <w:abstractNumId w:val="54"/>
  </w:num>
  <w:num w:numId="38">
    <w:abstractNumId w:val="69"/>
  </w:num>
  <w:num w:numId="39">
    <w:abstractNumId w:val="41"/>
  </w:num>
  <w:num w:numId="40">
    <w:abstractNumId w:val="72"/>
  </w:num>
  <w:num w:numId="41">
    <w:abstractNumId w:val="53"/>
  </w:num>
  <w:num w:numId="42">
    <w:abstractNumId w:val="4"/>
  </w:num>
  <w:num w:numId="43">
    <w:abstractNumId w:val="17"/>
  </w:num>
  <w:num w:numId="44">
    <w:abstractNumId w:val="64"/>
  </w:num>
  <w:num w:numId="45">
    <w:abstractNumId w:val="73"/>
  </w:num>
  <w:num w:numId="46">
    <w:abstractNumId w:val="67"/>
  </w:num>
  <w:num w:numId="47">
    <w:abstractNumId w:val="36"/>
  </w:num>
  <w:num w:numId="48">
    <w:abstractNumId w:val="14"/>
  </w:num>
  <w:num w:numId="49">
    <w:abstractNumId w:val="29"/>
  </w:num>
  <w:num w:numId="50">
    <w:abstractNumId w:val="18"/>
  </w:num>
  <w:num w:numId="51">
    <w:abstractNumId w:val="3"/>
  </w:num>
  <w:num w:numId="52">
    <w:abstractNumId w:val="49"/>
  </w:num>
  <w:num w:numId="53">
    <w:abstractNumId w:val="50"/>
  </w:num>
  <w:num w:numId="54">
    <w:abstractNumId w:val="37"/>
  </w:num>
  <w:num w:numId="55">
    <w:abstractNumId w:val="15"/>
  </w:num>
  <w:num w:numId="56">
    <w:abstractNumId w:val="11"/>
  </w:num>
  <w:num w:numId="57">
    <w:abstractNumId w:val="19"/>
  </w:num>
  <w:num w:numId="58">
    <w:abstractNumId w:val="59"/>
  </w:num>
  <w:num w:numId="59">
    <w:abstractNumId w:val="2"/>
  </w:num>
  <w:num w:numId="60">
    <w:abstractNumId w:val="66"/>
  </w:num>
  <w:num w:numId="61">
    <w:abstractNumId w:val="10"/>
  </w:num>
  <w:num w:numId="62">
    <w:abstractNumId w:val="63"/>
  </w:num>
  <w:num w:numId="63">
    <w:abstractNumId w:val="33"/>
  </w:num>
  <w:num w:numId="64">
    <w:abstractNumId w:val="45"/>
  </w:num>
  <w:num w:numId="65">
    <w:abstractNumId w:val="8"/>
  </w:num>
  <w:num w:numId="66">
    <w:abstractNumId w:val="42"/>
  </w:num>
  <w:num w:numId="67">
    <w:abstractNumId w:val="74"/>
  </w:num>
  <w:num w:numId="68">
    <w:abstractNumId w:val="56"/>
  </w:num>
  <w:num w:numId="69">
    <w:abstractNumId w:val="60"/>
  </w:num>
  <w:num w:numId="70">
    <w:abstractNumId w:val="22"/>
  </w:num>
  <w:num w:numId="71">
    <w:abstractNumId w:val="40"/>
  </w:num>
  <w:num w:numId="72">
    <w:abstractNumId w:val="27"/>
  </w:num>
  <w:num w:numId="73">
    <w:abstractNumId w:val="26"/>
  </w:num>
  <w:num w:numId="74">
    <w:abstractNumId w:val="16"/>
  </w:num>
  <w:num w:numId="75">
    <w:abstractNumId w:val="24"/>
  </w:num>
  <w:num w:numId="76">
    <w:abstractNumId w:val="28"/>
  </w:num>
  <w:numIdMacAtCleanup w:val="6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łoszewski Konrad">
    <w15:presenceInfo w15:providerId="AD" w15:userId="S-1-5-21-3906529882-2472526378-782400817-37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63"/>
    <w:rsid w:val="00000F8E"/>
    <w:rsid w:val="00001D04"/>
    <w:rsid w:val="000068B2"/>
    <w:rsid w:val="000072D9"/>
    <w:rsid w:val="00007650"/>
    <w:rsid w:val="00007C80"/>
    <w:rsid w:val="00011C1E"/>
    <w:rsid w:val="00021785"/>
    <w:rsid w:val="00021F95"/>
    <w:rsid w:val="00022216"/>
    <w:rsid w:val="00027595"/>
    <w:rsid w:val="000277A5"/>
    <w:rsid w:val="00035EBD"/>
    <w:rsid w:val="0003612C"/>
    <w:rsid w:val="00036C8B"/>
    <w:rsid w:val="00037A97"/>
    <w:rsid w:val="00041486"/>
    <w:rsid w:val="00041A2B"/>
    <w:rsid w:val="000449BC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3A30"/>
    <w:rsid w:val="000C71C5"/>
    <w:rsid w:val="000C7A69"/>
    <w:rsid w:val="000C7FF3"/>
    <w:rsid w:val="000D25E2"/>
    <w:rsid w:val="000D682E"/>
    <w:rsid w:val="000D686F"/>
    <w:rsid w:val="000D6A18"/>
    <w:rsid w:val="000E046E"/>
    <w:rsid w:val="000E2C97"/>
    <w:rsid w:val="000E3DF7"/>
    <w:rsid w:val="000F0D59"/>
    <w:rsid w:val="000F1730"/>
    <w:rsid w:val="000F471B"/>
    <w:rsid w:val="000F4B29"/>
    <w:rsid w:val="000F59B0"/>
    <w:rsid w:val="000F762A"/>
    <w:rsid w:val="001057C0"/>
    <w:rsid w:val="001057D7"/>
    <w:rsid w:val="00110306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40641"/>
    <w:rsid w:val="00140986"/>
    <w:rsid w:val="00140DBB"/>
    <w:rsid w:val="00141FC5"/>
    <w:rsid w:val="00146BD8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5274"/>
    <w:rsid w:val="00184597"/>
    <w:rsid w:val="00184E37"/>
    <w:rsid w:val="00185FA8"/>
    <w:rsid w:val="001975DA"/>
    <w:rsid w:val="00197C3E"/>
    <w:rsid w:val="001A06E2"/>
    <w:rsid w:val="001A0CDD"/>
    <w:rsid w:val="001A2614"/>
    <w:rsid w:val="001A36AA"/>
    <w:rsid w:val="001B13FF"/>
    <w:rsid w:val="001B18EF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2695"/>
    <w:rsid w:val="001D3966"/>
    <w:rsid w:val="001D43D5"/>
    <w:rsid w:val="001D4668"/>
    <w:rsid w:val="001D5DEB"/>
    <w:rsid w:val="001E7C1D"/>
    <w:rsid w:val="001F181B"/>
    <w:rsid w:val="00200ADB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742F"/>
    <w:rsid w:val="002447C5"/>
    <w:rsid w:val="00244E54"/>
    <w:rsid w:val="002477F2"/>
    <w:rsid w:val="00253D84"/>
    <w:rsid w:val="002564A8"/>
    <w:rsid w:val="00261394"/>
    <w:rsid w:val="00261CDF"/>
    <w:rsid w:val="00266AAF"/>
    <w:rsid w:val="0027363B"/>
    <w:rsid w:val="00276E4B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93"/>
    <w:rsid w:val="00331EE2"/>
    <w:rsid w:val="003328F4"/>
    <w:rsid w:val="00333DA0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5D71"/>
    <w:rsid w:val="003A75CF"/>
    <w:rsid w:val="003B023D"/>
    <w:rsid w:val="003C315F"/>
    <w:rsid w:val="003D0691"/>
    <w:rsid w:val="003D2569"/>
    <w:rsid w:val="003E4CF3"/>
    <w:rsid w:val="003E5718"/>
    <w:rsid w:val="003E640E"/>
    <w:rsid w:val="003F1F1E"/>
    <w:rsid w:val="003F304E"/>
    <w:rsid w:val="003F3E2A"/>
    <w:rsid w:val="003F63EA"/>
    <w:rsid w:val="004012F6"/>
    <w:rsid w:val="004119AE"/>
    <w:rsid w:val="00412312"/>
    <w:rsid w:val="00413EF8"/>
    <w:rsid w:val="00415A0A"/>
    <w:rsid w:val="00416781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6282F"/>
    <w:rsid w:val="00464BD0"/>
    <w:rsid w:val="0047373C"/>
    <w:rsid w:val="00473911"/>
    <w:rsid w:val="00474787"/>
    <w:rsid w:val="00475122"/>
    <w:rsid w:val="00475834"/>
    <w:rsid w:val="0047760D"/>
    <w:rsid w:val="004813DF"/>
    <w:rsid w:val="00484445"/>
    <w:rsid w:val="00485808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5402"/>
    <w:rsid w:val="004C69E1"/>
    <w:rsid w:val="004D1369"/>
    <w:rsid w:val="004E0232"/>
    <w:rsid w:val="004E54CE"/>
    <w:rsid w:val="004F599E"/>
    <w:rsid w:val="004F678F"/>
    <w:rsid w:val="004F759D"/>
    <w:rsid w:val="004F7D74"/>
    <w:rsid w:val="005013F0"/>
    <w:rsid w:val="00502D5D"/>
    <w:rsid w:val="005035A1"/>
    <w:rsid w:val="00507B78"/>
    <w:rsid w:val="0051080F"/>
    <w:rsid w:val="0051188E"/>
    <w:rsid w:val="00511AEE"/>
    <w:rsid w:val="0051326C"/>
    <w:rsid w:val="00514073"/>
    <w:rsid w:val="00516F94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1B53"/>
    <w:rsid w:val="00553E55"/>
    <w:rsid w:val="005546ED"/>
    <w:rsid w:val="00554ACC"/>
    <w:rsid w:val="00557ABA"/>
    <w:rsid w:val="005608CB"/>
    <w:rsid w:val="00561599"/>
    <w:rsid w:val="0056680B"/>
    <w:rsid w:val="00567684"/>
    <w:rsid w:val="00571414"/>
    <w:rsid w:val="00577BEC"/>
    <w:rsid w:val="00577E15"/>
    <w:rsid w:val="005850D7"/>
    <w:rsid w:val="00586AE6"/>
    <w:rsid w:val="00592713"/>
    <w:rsid w:val="005953D3"/>
    <w:rsid w:val="00596758"/>
    <w:rsid w:val="005A0A9C"/>
    <w:rsid w:val="005A252B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20DFC"/>
    <w:rsid w:val="0062366B"/>
    <w:rsid w:val="00624CC0"/>
    <w:rsid w:val="00624DBF"/>
    <w:rsid w:val="006266B5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C5B01"/>
    <w:rsid w:val="006C7082"/>
    <w:rsid w:val="006D522A"/>
    <w:rsid w:val="006E0237"/>
    <w:rsid w:val="006E4B92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3B64"/>
    <w:rsid w:val="00767E17"/>
    <w:rsid w:val="00770AA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B0DD0"/>
    <w:rsid w:val="007B17AB"/>
    <w:rsid w:val="007B35E2"/>
    <w:rsid w:val="007B5242"/>
    <w:rsid w:val="007B695A"/>
    <w:rsid w:val="007C0432"/>
    <w:rsid w:val="007C4856"/>
    <w:rsid w:val="007C527F"/>
    <w:rsid w:val="007D2E8A"/>
    <w:rsid w:val="007D4C24"/>
    <w:rsid w:val="007E3C05"/>
    <w:rsid w:val="007E4354"/>
    <w:rsid w:val="007E52B4"/>
    <w:rsid w:val="007E5C0A"/>
    <w:rsid w:val="007E6B89"/>
    <w:rsid w:val="007E737D"/>
    <w:rsid w:val="007F1EB3"/>
    <w:rsid w:val="007F332E"/>
    <w:rsid w:val="00802DFE"/>
    <w:rsid w:val="00806777"/>
    <w:rsid w:val="008120A2"/>
    <w:rsid w:val="00814A3F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7A05"/>
    <w:rsid w:val="008710C6"/>
    <w:rsid w:val="0087277F"/>
    <w:rsid w:val="00875CFC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2C6E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A0F"/>
    <w:rsid w:val="00921284"/>
    <w:rsid w:val="00922325"/>
    <w:rsid w:val="0093149F"/>
    <w:rsid w:val="00934B86"/>
    <w:rsid w:val="009362E5"/>
    <w:rsid w:val="00940DED"/>
    <w:rsid w:val="0094405D"/>
    <w:rsid w:val="00945A35"/>
    <w:rsid w:val="00951CED"/>
    <w:rsid w:val="00957518"/>
    <w:rsid w:val="009634F1"/>
    <w:rsid w:val="009643F5"/>
    <w:rsid w:val="00967187"/>
    <w:rsid w:val="00967A11"/>
    <w:rsid w:val="009700C6"/>
    <w:rsid w:val="00970D26"/>
    <w:rsid w:val="00972084"/>
    <w:rsid w:val="00972530"/>
    <w:rsid w:val="00972C77"/>
    <w:rsid w:val="0097374F"/>
    <w:rsid w:val="00974F33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37D2"/>
    <w:rsid w:val="00994116"/>
    <w:rsid w:val="00994B53"/>
    <w:rsid w:val="009971E9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7B09"/>
    <w:rsid w:val="009E2268"/>
    <w:rsid w:val="009E59C2"/>
    <w:rsid w:val="009F10EB"/>
    <w:rsid w:val="009F4CC4"/>
    <w:rsid w:val="00A13106"/>
    <w:rsid w:val="00A143E7"/>
    <w:rsid w:val="00A15CA0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54D9"/>
    <w:rsid w:val="00A85C9A"/>
    <w:rsid w:val="00A8611E"/>
    <w:rsid w:val="00A964F3"/>
    <w:rsid w:val="00AA2EAA"/>
    <w:rsid w:val="00AA5E38"/>
    <w:rsid w:val="00AA600F"/>
    <w:rsid w:val="00AB1DED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E20BF"/>
    <w:rsid w:val="00AE213A"/>
    <w:rsid w:val="00AE687E"/>
    <w:rsid w:val="00AF3560"/>
    <w:rsid w:val="00AF35E9"/>
    <w:rsid w:val="00AF7BB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20A8"/>
    <w:rsid w:val="00B427EB"/>
    <w:rsid w:val="00B427FC"/>
    <w:rsid w:val="00B6330F"/>
    <w:rsid w:val="00B64018"/>
    <w:rsid w:val="00B6581B"/>
    <w:rsid w:val="00B65FE8"/>
    <w:rsid w:val="00B66EFA"/>
    <w:rsid w:val="00B70EB2"/>
    <w:rsid w:val="00B7303A"/>
    <w:rsid w:val="00B74C79"/>
    <w:rsid w:val="00B76B1D"/>
    <w:rsid w:val="00B77553"/>
    <w:rsid w:val="00B8750D"/>
    <w:rsid w:val="00B90AA5"/>
    <w:rsid w:val="00B93099"/>
    <w:rsid w:val="00B93CC6"/>
    <w:rsid w:val="00B96D24"/>
    <w:rsid w:val="00BA4028"/>
    <w:rsid w:val="00BA5017"/>
    <w:rsid w:val="00BB0D9D"/>
    <w:rsid w:val="00BB1032"/>
    <w:rsid w:val="00BB2E62"/>
    <w:rsid w:val="00BC20A1"/>
    <w:rsid w:val="00BC261E"/>
    <w:rsid w:val="00BC4F50"/>
    <w:rsid w:val="00BD5C44"/>
    <w:rsid w:val="00BE4C3F"/>
    <w:rsid w:val="00BE66D7"/>
    <w:rsid w:val="00BF0F81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726C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1400"/>
    <w:rsid w:val="00CC1D07"/>
    <w:rsid w:val="00CC4240"/>
    <w:rsid w:val="00CC6BFC"/>
    <w:rsid w:val="00CD2FA0"/>
    <w:rsid w:val="00CD3EEF"/>
    <w:rsid w:val="00CD7F7B"/>
    <w:rsid w:val="00CE4CB0"/>
    <w:rsid w:val="00CE7574"/>
    <w:rsid w:val="00CE7DEE"/>
    <w:rsid w:val="00CF1172"/>
    <w:rsid w:val="00CF3151"/>
    <w:rsid w:val="00D02BE1"/>
    <w:rsid w:val="00D03A87"/>
    <w:rsid w:val="00D0456A"/>
    <w:rsid w:val="00D05AD1"/>
    <w:rsid w:val="00D06D64"/>
    <w:rsid w:val="00D0760A"/>
    <w:rsid w:val="00D102FA"/>
    <w:rsid w:val="00D1177F"/>
    <w:rsid w:val="00D22003"/>
    <w:rsid w:val="00D23E76"/>
    <w:rsid w:val="00D241BF"/>
    <w:rsid w:val="00D30C88"/>
    <w:rsid w:val="00D31219"/>
    <w:rsid w:val="00D36A1B"/>
    <w:rsid w:val="00D40098"/>
    <w:rsid w:val="00D41488"/>
    <w:rsid w:val="00D42AE7"/>
    <w:rsid w:val="00D43A73"/>
    <w:rsid w:val="00D43BFE"/>
    <w:rsid w:val="00D43DA9"/>
    <w:rsid w:val="00D45067"/>
    <w:rsid w:val="00D52D32"/>
    <w:rsid w:val="00D544DE"/>
    <w:rsid w:val="00D60E38"/>
    <w:rsid w:val="00D61393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5A47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D62"/>
    <w:rsid w:val="00E405DC"/>
    <w:rsid w:val="00E45F02"/>
    <w:rsid w:val="00E465F7"/>
    <w:rsid w:val="00E51F18"/>
    <w:rsid w:val="00E553A6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90A89"/>
    <w:rsid w:val="00E91195"/>
    <w:rsid w:val="00E92D8F"/>
    <w:rsid w:val="00E95344"/>
    <w:rsid w:val="00E958AB"/>
    <w:rsid w:val="00EA14E3"/>
    <w:rsid w:val="00EA24C1"/>
    <w:rsid w:val="00EB120D"/>
    <w:rsid w:val="00EB21D8"/>
    <w:rsid w:val="00EB3704"/>
    <w:rsid w:val="00EB7B60"/>
    <w:rsid w:val="00EB7DCC"/>
    <w:rsid w:val="00EC111B"/>
    <w:rsid w:val="00EC3CCC"/>
    <w:rsid w:val="00EC44BE"/>
    <w:rsid w:val="00EC602F"/>
    <w:rsid w:val="00EC6F8B"/>
    <w:rsid w:val="00ED3812"/>
    <w:rsid w:val="00ED590F"/>
    <w:rsid w:val="00EE1D9C"/>
    <w:rsid w:val="00EE5E53"/>
    <w:rsid w:val="00EF302F"/>
    <w:rsid w:val="00EF335E"/>
    <w:rsid w:val="00EF3843"/>
    <w:rsid w:val="00EF54F9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4500"/>
    <w:rsid w:val="00F35342"/>
    <w:rsid w:val="00F41C83"/>
    <w:rsid w:val="00F45874"/>
    <w:rsid w:val="00F53AD2"/>
    <w:rsid w:val="00F5405D"/>
    <w:rsid w:val="00F557AD"/>
    <w:rsid w:val="00F56658"/>
    <w:rsid w:val="00F62859"/>
    <w:rsid w:val="00F65769"/>
    <w:rsid w:val="00F72D92"/>
    <w:rsid w:val="00F758F6"/>
    <w:rsid w:val="00F75BF6"/>
    <w:rsid w:val="00F75F20"/>
    <w:rsid w:val="00F800A7"/>
    <w:rsid w:val="00F83639"/>
    <w:rsid w:val="00F83FF2"/>
    <w:rsid w:val="00F8485C"/>
    <w:rsid w:val="00F84A14"/>
    <w:rsid w:val="00F85495"/>
    <w:rsid w:val="00F915B7"/>
    <w:rsid w:val="00F92A71"/>
    <w:rsid w:val="00F94832"/>
    <w:rsid w:val="00F94A36"/>
    <w:rsid w:val="00F94ADB"/>
    <w:rsid w:val="00F96CC9"/>
    <w:rsid w:val="00FA643E"/>
    <w:rsid w:val="00FB71D7"/>
    <w:rsid w:val="00FB7823"/>
    <w:rsid w:val="00FC1B74"/>
    <w:rsid w:val="00FC4106"/>
    <w:rsid w:val="00FC5760"/>
    <w:rsid w:val="00FC6530"/>
    <w:rsid w:val="00FD2932"/>
    <w:rsid w:val="00FD5E84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429EC-8EEB-4138-AC1D-A4840320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16</Pages>
  <Words>4774</Words>
  <Characters>28646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Miłoszewski Konrad</cp:lastModifiedBy>
  <cp:revision>29</cp:revision>
  <cp:lastPrinted>2018-04-18T06:52:00Z</cp:lastPrinted>
  <dcterms:created xsi:type="dcterms:W3CDTF">2023-09-21T13:47:00Z</dcterms:created>
  <dcterms:modified xsi:type="dcterms:W3CDTF">2023-11-07T11:39:00Z</dcterms:modified>
</cp:coreProperties>
</file>